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5F" w:rsidRPr="008D1FAC" w:rsidRDefault="009F3720" w:rsidP="00AE2DC5">
      <w:pPr>
        <w:jc w:val="center"/>
        <w:rPr>
          <w:rFonts w:ascii="Verdana" w:hAnsi="Verdana"/>
          <w:b/>
          <w:sz w:val="20"/>
          <w:szCs w:val="20"/>
        </w:rPr>
      </w:pPr>
      <w:r w:rsidRPr="008D1FAC">
        <w:rPr>
          <w:rFonts w:ascii="Verdana" w:hAnsi="Verdana"/>
          <w:b/>
          <w:sz w:val="20"/>
          <w:szCs w:val="20"/>
        </w:rPr>
        <w:t>SMLOUVA O</w:t>
      </w:r>
      <w:r w:rsidR="009A53D2" w:rsidRPr="008D1FAC">
        <w:rPr>
          <w:rFonts w:ascii="Verdana" w:hAnsi="Verdana"/>
          <w:b/>
          <w:sz w:val="20"/>
          <w:szCs w:val="20"/>
        </w:rPr>
        <w:t xml:space="preserve"> </w:t>
      </w:r>
      <w:r w:rsidR="00EB3FF6" w:rsidRPr="008D1FAC">
        <w:rPr>
          <w:rFonts w:ascii="Verdana" w:hAnsi="Verdana"/>
          <w:b/>
          <w:sz w:val="20"/>
          <w:szCs w:val="20"/>
        </w:rPr>
        <w:t>DÍLO</w:t>
      </w:r>
    </w:p>
    <w:p w:rsidR="009F3720" w:rsidRPr="008D1FAC" w:rsidRDefault="002147D8" w:rsidP="00AE2DC5">
      <w:pPr>
        <w:jc w:val="center"/>
        <w:rPr>
          <w:rFonts w:ascii="Verdana" w:hAnsi="Verdana"/>
          <w:b/>
          <w:sz w:val="20"/>
          <w:szCs w:val="20"/>
        </w:rPr>
      </w:pPr>
      <w:r w:rsidRPr="008D1FAC">
        <w:rPr>
          <w:rFonts w:ascii="Verdana" w:hAnsi="Verdana"/>
          <w:b/>
          <w:sz w:val="20"/>
          <w:szCs w:val="20"/>
        </w:rPr>
        <w:t xml:space="preserve"> č. </w:t>
      </w:r>
      <w:r w:rsidR="00E7355F" w:rsidRPr="008D1FAC">
        <w:rPr>
          <w:rFonts w:ascii="Verdana" w:hAnsi="Verdana"/>
          <w:b/>
          <w:sz w:val="20"/>
          <w:szCs w:val="20"/>
          <w:highlight w:val="yellow"/>
          <w:lang w:val="en-US"/>
        </w:rPr>
        <w:t>[DOPLNIT]</w:t>
      </w:r>
    </w:p>
    <w:p w:rsidR="009F3720" w:rsidRPr="008D1FAC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b/>
          <w:sz w:val="20"/>
          <w:szCs w:val="20"/>
        </w:rPr>
        <w:t>(dále jen „smlouva“)</w:t>
      </w:r>
    </w:p>
    <w:p w:rsidR="009F3720" w:rsidRPr="008D1FAC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>uzavřená</w:t>
      </w:r>
      <w:r w:rsidR="006A4E33" w:rsidRPr="008D1FAC">
        <w:rPr>
          <w:rFonts w:ascii="Verdana" w:hAnsi="Verdana"/>
          <w:sz w:val="20"/>
          <w:szCs w:val="20"/>
        </w:rPr>
        <w:t xml:space="preserve"> </w:t>
      </w:r>
      <w:r w:rsidR="006A4E33" w:rsidRPr="008D1FAC">
        <w:rPr>
          <w:rFonts w:ascii="Verdana" w:hAnsi="Verdana"/>
          <w:bCs/>
          <w:sz w:val="20"/>
          <w:szCs w:val="20"/>
        </w:rPr>
        <w:t>níže uvedeného dne, měsíce a roku</w:t>
      </w:r>
    </w:p>
    <w:p w:rsidR="009F3720" w:rsidRPr="008D1FAC" w:rsidRDefault="009F3720" w:rsidP="000651E8">
      <w:pPr>
        <w:jc w:val="center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 xml:space="preserve">podle § </w:t>
      </w:r>
      <w:r w:rsidR="0071160B" w:rsidRPr="008D1FAC">
        <w:rPr>
          <w:rFonts w:ascii="Verdana" w:hAnsi="Verdana"/>
          <w:sz w:val="20"/>
          <w:szCs w:val="20"/>
        </w:rPr>
        <w:t>2586</w:t>
      </w:r>
      <w:r w:rsidRPr="008D1FAC">
        <w:rPr>
          <w:rFonts w:ascii="Verdana" w:hAnsi="Verdana"/>
          <w:sz w:val="20"/>
          <w:szCs w:val="20"/>
        </w:rPr>
        <w:t xml:space="preserve"> zákona č. 89/2012 Sb., občanský zákoník, </w:t>
      </w:r>
    </w:p>
    <w:p w:rsidR="009F3720" w:rsidRPr="008D1FAC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>(dále jen „občanský zákoník“)</w:t>
      </w:r>
    </w:p>
    <w:p w:rsidR="009F3720" w:rsidRPr="008D1FAC" w:rsidRDefault="009F3720" w:rsidP="00AE2DC5">
      <w:pPr>
        <w:tabs>
          <w:tab w:val="left" w:pos="4820"/>
        </w:tabs>
        <w:jc w:val="center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b/>
          <w:sz w:val="20"/>
          <w:szCs w:val="20"/>
        </w:rPr>
        <w:t>mezi smluvními stranami</w:t>
      </w:r>
    </w:p>
    <w:p w:rsidR="00CF6E49" w:rsidRPr="008D1FAC" w:rsidRDefault="00FD20AF" w:rsidP="00AE2DC5">
      <w:pPr>
        <w:jc w:val="both"/>
        <w:rPr>
          <w:rFonts w:ascii="Verdana" w:hAnsi="Verdana"/>
          <w:b/>
          <w:bCs/>
          <w:sz w:val="20"/>
          <w:szCs w:val="20"/>
        </w:rPr>
      </w:pPr>
      <w:r w:rsidRPr="008D1FAC">
        <w:rPr>
          <w:rFonts w:ascii="Verdana" w:hAnsi="Verdana"/>
          <w:b/>
          <w:bCs/>
          <w:snapToGrid w:val="0"/>
          <w:sz w:val="20"/>
          <w:szCs w:val="20"/>
        </w:rPr>
        <w:t>Objednatel</w:t>
      </w:r>
      <w:r w:rsidR="00D95427" w:rsidRPr="008D1FAC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8D1FAC" w:rsidRDefault="007B7420" w:rsidP="00AE2DC5">
      <w:pPr>
        <w:jc w:val="both"/>
        <w:rPr>
          <w:rFonts w:ascii="Verdana" w:hAnsi="Verdana"/>
          <w:b/>
          <w:sz w:val="20"/>
          <w:szCs w:val="20"/>
        </w:rPr>
      </w:pPr>
      <w:r w:rsidRPr="008D1FAC">
        <w:rPr>
          <w:rFonts w:ascii="Verdana" w:hAnsi="Verdana"/>
          <w:b/>
          <w:sz w:val="20"/>
          <w:szCs w:val="20"/>
        </w:rPr>
        <w:t>Česká republika-</w:t>
      </w:r>
      <w:r w:rsidR="00CF6E49" w:rsidRPr="008D1FAC">
        <w:rPr>
          <w:rFonts w:ascii="Verdana" w:hAnsi="Verdana"/>
          <w:b/>
          <w:sz w:val="20"/>
          <w:szCs w:val="20"/>
        </w:rPr>
        <w:t xml:space="preserve">Státní pozemkový úřad, Krajský pozemkový úřad pro </w:t>
      </w:r>
      <w:r w:rsidR="00C126FF">
        <w:rPr>
          <w:rFonts w:ascii="Verdana" w:hAnsi="Verdana"/>
          <w:b/>
          <w:sz w:val="20"/>
          <w:szCs w:val="20"/>
        </w:rPr>
        <w:t>Středočeský kraj</w:t>
      </w:r>
      <w:r w:rsidR="00CF6E49" w:rsidRPr="008D1FAC">
        <w:rPr>
          <w:rFonts w:ascii="Verdana" w:hAnsi="Verdana"/>
          <w:b/>
          <w:sz w:val="20"/>
          <w:szCs w:val="20"/>
        </w:rPr>
        <w:t xml:space="preserve">, Pobočka </w:t>
      </w:r>
      <w:r w:rsidR="00C126FF">
        <w:rPr>
          <w:rFonts w:ascii="Verdana" w:hAnsi="Verdana"/>
          <w:b/>
          <w:sz w:val="20"/>
          <w:szCs w:val="20"/>
        </w:rPr>
        <w:t>Nymburk</w:t>
      </w:r>
      <w:r w:rsidR="00AE2DC5" w:rsidRPr="008D1FAC">
        <w:rPr>
          <w:rFonts w:ascii="Verdana" w:hAnsi="Verdana"/>
          <w:b/>
          <w:bCs/>
          <w:snapToGrid w:val="0"/>
          <w:sz w:val="20"/>
          <w:szCs w:val="20"/>
          <w:lang w:val="en-US"/>
        </w:rPr>
        <w:t xml:space="preserve"> </w:t>
      </w:r>
    </w:p>
    <w:p w:rsidR="00CF6E49" w:rsidRPr="008D1FAC" w:rsidRDefault="00FD20AF" w:rsidP="00AE2DC5">
      <w:pPr>
        <w:jc w:val="both"/>
        <w:rPr>
          <w:rFonts w:ascii="Verdana" w:hAnsi="Verdana"/>
          <w:bCs/>
          <w:sz w:val="20"/>
          <w:szCs w:val="20"/>
        </w:rPr>
      </w:pPr>
      <w:r w:rsidRPr="008D1FAC">
        <w:rPr>
          <w:rFonts w:ascii="Verdana" w:hAnsi="Verdana"/>
          <w:bCs/>
          <w:sz w:val="20"/>
          <w:szCs w:val="20"/>
        </w:rPr>
        <w:t>Sídlo</w:t>
      </w:r>
      <w:r w:rsidR="00CF6E49" w:rsidRPr="008D1FAC">
        <w:rPr>
          <w:rFonts w:ascii="Verdana" w:hAnsi="Verdana"/>
          <w:bCs/>
          <w:sz w:val="20"/>
          <w:szCs w:val="20"/>
        </w:rPr>
        <w:t xml:space="preserve">: </w:t>
      </w:r>
      <w:r w:rsidR="00E7355F" w:rsidRPr="008D1FAC">
        <w:rPr>
          <w:rFonts w:ascii="Verdana" w:hAnsi="Verdana"/>
          <w:bCs/>
          <w:sz w:val="20"/>
          <w:szCs w:val="20"/>
        </w:rPr>
        <w:t xml:space="preserve">                </w:t>
      </w:r>
      <w:r w:rsidR="00C126FF">
        <w:rPr>
          <w:rFonts w:ascii="Verdana" w:hAnsi="Verdana"/>
          <w:bCs/>
          <w:sz w:val="20"/>
          <w:szCs w:val="20"/>
        </w:rPr>
        <w:t xml:space="preserve">                                </w:t>
      </w:r>
      <w:r w:rsidR="00E7355F" w:rsidRPr="008D1FAC">
        <w:rPr>
          <w:rFonts w:ascii="Verdana" w:hAnsi="Verdana"/>
          <w:bCs/>
          <w:sz w:val="20"/>
          <w:szCs w:val="20"/>
        </w:rPr>
        <w:t xml:space="preserve"> </w:t>
      </w:r>
      <w:r w:rsidR="00C126FF">
        <w:rPr>
          <w:rFonts w:ascii="Verdana" w:hAnsi="Verdana"/>
          <w:bCs/>
          <w:sz w:val="20"/>
          <w:szCs w:val="20"/>
        </w:rPr>
        <w:t>Soudní 17/3, 288 02 Nymburk</w:t>
      </w:r>
      <w:r w:rsidR="00E7355F" w:rsidRPr="008D1FAC">
        <w:rPr>
          <w:rFonts w:ascii="Verdana" w:hAnsi="Verdana"/>
          <w:bCs/>
          <w:sz w:val="20"/>
          <w:szCs w:val="20"/>
        </w:rPr>
        <w:t xml:space="preserve">                            </w:t>
      </w:r>
      <w:r w:rsidR="00CF6E49" w:rsidRPr="008D1FAC">
        <w:rPr>
          <w:rFonts w:ascii="Verdana" w:hAnsi="Verdana"/>
          <w:bCs/>
          <w:sz w:val="20"/>
          <w:szCs w:val="20"/>
        </w:rPr>
        <w:t xml:space="preserve"> </w:t>
      </w:r>
    </w:p>
    <w:p w:rsidR="00D8162E" w:rsidRPr="008D1FAC" w:rsidRDefault="00D8162E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8D1FAC">
        <w:rPr>
          <w:rFonts w:ascii="Verdana" w:hAnsi="Verdana"/>
          <w:bCs/>
          <w:snapToGrid w:val="0"/>
          <w:sz w:val="20"/>
          <w:szCs w:val="20"/>
        </w:rPr>
        <w:t>Zastoupený:</w:t>
      </w:r>
      <w:r w:rsidR="00E7355F" w:rsidRPr="008D1FAC">
        <w:rPr>
          <w:rFonts w:ascii="Verdana" w:hAnsi="Verdana"/>
          <w:bCs/>
          <w:snapToGrid w:val="0"/>
          <w:sz w:val="20"/>
          <w:szCs w:val="20"/>
        </w:rPr>
        <w:t xml:space="preserve">                                        </w:t>
      </w:r>
      <w:r w:rsidR="003267F5">
        <w:rPr>
          <w:rFonts w:ascii="Verdana" w:hAnsi="Verdana"/>
          <w:bCs/>
          <w:snapToGrid w:val="0"/>
          <w:sz w:val="20"/>
          <w:szCs w:val="20"/>
        </w:rPr>
        <w:t xml:space="preserve">    </w:t>
      </w:r>
      <w:r w:rsidR="00C126FF">
        <w:rPr>
          <w:rFonts w:ascii="Verdana" w:hAnsi="Verdana"/>
          <w:bCs/>
          <w:snapToGrid w:val="0"/>
          <w:sz w:val="20"/>
          <w:szCs w:val="20"/>
        </w:rPr>
        <w:t>Ing. Zdeňkem Jahnem, CSc., vedoucím pobočky</w:t>
      </w:r>
      <w:r w:rsidR="00E7355F" w:rsidRPr="008D1FAC">
        <w:rPr>
          <w:rFonts w:ascii="Verdana" w:hAnsi="Verdana"/>
          <w:bCs/>
          <w:snapToGrid w:val="0"/>
          <w:sz w:val="20"/>
          <w:szCs w:val="20"/>
        </w:rPr>
        <w:t xml:space="preserve">        </w:t>
      </w:r>
      <w:r w:rsidRPr="008D1FAC">
        <w:rPr>
          <w:rFonts w:ascii="Verdana" w:hAnsi="Verdana"/>
          <w:bCs/>
          <w:snapToGrid w:val="0"/>
          <w:sz w:val="20"/>
          <w:szCs w:val="20"/>
        </w:rPr>
        <w:t xml:space="preserve"> </w:t>
      </w:r>
    </w:p>
    <w:p w:rsidR="00C126FF" w:rsidRDefault="00CF6E49" w:rsidP="00AE2DC5">
      <w:pPr>
        <w:jc w:val="both"/>
        <w:rPr>
          <w:rFonts w:ascii="Verdana" w:hAnsi="Verdana"/>
          <w:bCs/>
          <w:snapToGrid w:val="0"/>
          <w:sz w:val="20"/>
          <w:szCs w:val="20"/>
          <w:lang w:val="en-US"/>
        </w:rPr>
      </w:pPr>
      <w:r w:rsidRPr="008D1FAC">
        <w:rPr>
          <w:rFonts w:ascii="Verdana" w:hAnsi="Verdana"/>
          <w:sz w:val="20"/>
          <w:szCs w:val="20"/>
        </w:rPr>
        <w:t>Ve smluvních záležitostech oprávněn jednat:</w:t>
      </w:r>
      <w:r w:rsidR="00C126FF">
        <w:rPr>
          <w:rFonts w:ascii="Verdana" w:hAnsi="Verdana"/>
          <w:sz w:val="20"/>
          <w:szCs w:val="20"/>
        </w:rPr>
        <w:t xml:space="preserve"> </w:t>
      </w:r>
      <w:proofErr w:type="gramStart"/>
      <w:r w:rsidR="00C126FF" w:rsidRPr="008D1FAC">
        <w:rPr>
          <w:rFonts w:ascii="Verdana" w:hAnsi="Verdana"/>
          <w:bCs/>
          <w:snapToGrid w:val="0"/>
          <w:sz w:val="20"/>
          <w:szCs w:val="20"/>
          <w:lang w:val="en-US"/>
        </w:rPr>
        <w:t>Ing.</w:t>
      </w:r>
      <w:proofErr w:type="gramEnd"/>
      <w:r w:rsidR="00C126FF" w:rsidRPr="008D1FAC">
        <w:rPr>
          <w:rFonts w:ascii="Verdana" w:hAnsi="Verdana"/>
          <w:bCs/>
          <w:snapToGrid w:val="0"/>
          <w:sz w:val="20"/>
          <w:szCs w:val="20"/>
          <w:lang w:val="en-US"/>
        </w:rPr>
        <w:t xml:space="preserve"> Zdeněk Jahn, CSc.,</w:t>
      </w:r>
    </w:p>
    <w:p w:rsidR="00CF6E49" w:rsidRPr="008D1FAC" w:rsidRDefault="00C126FF" w:rsidP="00AE2DC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napToGrid w:val="0"/>
          <w:sz w:val="20"/>
          <w:szCs w:val="20"/>
          <w:lang w:val="en-US"/>
        </w:rPr>
        <w:t xml:space="preserve">                                                              </w:t>
      </w:r>
      <w:r w:rsidRPr="008D1FAC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proofErr w:type="gramStart"/>
      <w:r w:rsidRPr="008D1FAC">
        <w:rPr>
          <w:rFonts w:ascii="Verdana" w:hAnsi="Verdana"/>
          <w:bCs/>
          <w:snapToGrid w:val="0"/>
          <w:sz w:val="20"/>
          <w:szCs w:val="20"/>
          <w:lang w:val="en-US"/>
        </w:rPr>
        <w:t>vedoucí</w:t>
      </w:r>
      <w:proofErr w:type="spellEnd"/>
      <w:proofErr w:type="gramEnd"/>
      <w:r w:rsidRPr="008D1FAC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8D1FAC">
        <w:rPr>
          <w:rFonts w:ascii="Verdana" w:hAnsi="Verdana"/>
          <w:bCs/>
          <w:snapToGrid w:val="0"/>
          <w:sz w:val="20"/>
          <w:szCs w:val="20"/>
          <w:lang w:val="en-US"/>
        </w:rPr>
        <w:t>Pobočky</w:t>
      </w:r>
      <w:proofErr w:type="spellEnd"/>
      <w:r w:rsidRPr="008D1FAC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8D1FAC">
        <w:rPr>
          <w:rFonts w:ascii="Verdana" w:hAnsi="Verdana"/>
          <w:bCs/>
          <w:snapToGrid w:val="0"/>
          <w:sz w:val="20"/>
          <w:szCs w:val="20"/>
          <w:lang w:val="en-US"/>
        </w:rPr>
        <w:t>Nymburk</w:t>
      </w:r>
      <w:proofErr w:type="spellEnd"/>
    </w:p>
    <w:p w:rsidR="00CF6E49" w:rsidRPr="008D1FAC" w:rsidRDefault="00CF6E49" w:rsidP="00AE2DC5">
      <w:pPr>
        <w:ind w:left="4820" w:hanging="4820"/>
        <w:rPr>
          <w:rFonts w:ascii="Verdana" w:hAnsi="Verdana"/>
          <w:b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>V technických záležitostech oprávněn jednat</w:t>
      </w:r>
      <w:r w:rsidR="00C126FF" w:rsidRPr="008D1FAC">
        <w:rPr>
          <w:rFonts w:ascii="Verdana" w:hAnsi="Verdana"/>
          <w:sz w:val="20"/>
          <w:szCs w:val="20"/>
        </w:rPr>
        <w:t xml:space="preserve">:  </w:t>
      </w:r>
      <w:r w:rsidR="00C126FF">
        <w:rPr>
          <w:rFonts w:ascii="Verdana" w:hAnsi="Verdana"/>
          <w:sz w:val="20"/>
          <w:szCs w:val="20"/>
        </w:rPr>
        <w:t>Ing. Jaroslav Poděbradský</w:t>
      </w:r>
    </w:p>
    <w:p w:rsidR="00CF6E49" w:rsidRPr="008D1FAC" w:rsidRDefault="00CF6E49" w:rsidP="00AE2DC5">
      <w:pPr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 xml:space="preserve">Bankovní spojení: </w:t>
      </w:r>
      <w:r w:rsidRPr="008D1FAC">
        <w:rPr>
          <w:rFonts w:ascii="Verdana" w:hAnsi="Verdana"/>
          <w:b/>
          <w:sz w:val="20"/>
          <w:szCs w:val="20"/>
        </w:rPr>
        <w:t>Česká národní banka</w:t>
      </w:r>
    </w:p>
    <w:p w:rsidR="00CF6E49" w:rsidRPr="008D1FAC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>Číslo účtu:  3723001/0710</w:t>
      </w:r>
    </w:p>
    <w:p w:rsidR="00CF6E49" w:rsidRPr="008D1FAC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>IČ</w:t>
      </w:r>
      <w:r w:rsidR="008C267B" w:rsidRPr="008D1FAC">
        <w:rPr>
          <w:rFonts w:ascii="Verdana" w:hAnsi="Verdana"/>
          <w:sz w:val="20"/>
          <w:szCs w:val="20"/>
        </w:rPr>
        <w:t>O</w:t>
      </w:r>
      <w:r w:rsidRPr="008D1FAC">
        <w:rPr>
          <w:rFonts w:ascii="Verdana" w:hAnsi="Verdana"/>
          <w:sz w:val="20"/>
          <w:szCs w:val="20"/>
        </w:rPr>
        <w:t>/DIČ: 01312774/CZ01312774</w:t>
      </w:r>
    </w:p>
    <w:p w:rsidR="00CF6E49" w:rsidRPr="008D1FAC" w:rsidRDefault="00CF6E49" w:rsidP="00AE2DC5">
      <w:pPr>
        <w:rPr>
          <w:rFonts w:ascii="Verdana" w:hAnsi="Verdana"/>
          <w:b/>
          <w:sz w:val="20"/>
          <w:szCs w:val="20"/>
        </w:rPr>
      </w:pPr>
      <w:r w:rsidRPr="008D1FAC">
        <w:rPr>
          <w:rFonts w:ascii="Verdana" w:hAnsi="Verdana"/>
          <w:b/>
          <w:sz w:val="20"/>
          <w:szCs w:val="20"/>
        </w:rPr>
        <w:t>a</w:t>
      </w:r>
    </w:p>
    <w:p w:rsidR="00CF6E49" w:rsidRPr="008D1FAC" w:rsidRDefault="00FD20AF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8D1FAC">
        <w:rPr>
          <w:rFonts w:ascii="Verdana" w:hAnsi="Verdana"/>
          <w:b/>
          <w:bCs/>
          <w:snapToGrid w:val="0"/>
          <w:sz w:val="20"/>
          <w:szCs w:val="20"/>
        </w:rPr>
        <w:t>Zhotovitel</w:t>
      </w:r>
      <w:r w:rsidR="00D95427" w:rsidRPr="008D1FAC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8D1FAC" w:rsidRDefault="006313D9" w:rsidP="00AE2DC5">
      <w:pPr>
        <w:rPr>
          <w:rFonts w:ascii="Verdana" w:hAnsi="Verdana"/>
          <w:b/>
          <w:bCs/>
          <w:snapToGrid w:val="0"/>
          <w:sz w:val="20"/>
          <w:szCs w:val="20"/>
          <w:lang w:val="en-US"/>
        </w:rPr>
      </w:pPr>
      <w:r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D1FAC" w:rsidRDefault="00D8162E" w:rsidP="00AE2DC5">
      <w:pPr>
        <w:jc w:val="both"/>
        <w:rPr>
          <w:rFonts w:ascii="Verdana" w:hAnsi="Verdana"/>
          <w:bCs/>
          <w:sz w:val="20"/>
          <w:szCs w:val="20"/>
        </w:rPr>
      </w:pPr>
      <w:r w:rsidRPr="008D1FAC">
        <w:rPr>
          <w:rFonts w:ascii="Verdana" w:hAnsi="Verdana"/>
          <w:bCs/>
          <w:sz w:val="20"/>
          <w:szCs w:val="20"/>
        </w:rPr>
        <w:t>Sídlo</w:t>
      </w:r>
      <w:r w:rsidR="00CF6E49" w:rsidRPr="008D1FAC">
        <w:rPr>
          <w:rFonts w:ascii="Verdana" w:hAnsi="Verdana"/>
          <w:bCs/>
          <w:sz w:val="20"/>
          <w:szCs w:val="20"/>
        </w:rPr>
        <w:t>:</w:t>
      </w:r>
      <w:r w:rsidR="00E7355F" w:rsidRPr="008D1FAC">
        <w:rPr>
          <w:rFonts w:ascii="Verdana" w:hAnsi="Verdana"/>
          <w:bCs/>
          <w:sz w:val="20"/>
          <w:szCs w:val="20"/>
        </w:rPr>
        <w:t xml:space="preserve">                                                          </w:t>
      </w:r>
      <w:r w:rsidR="003267F5">
        <w:rPr>
          <w:rFonts w:ascii="Verdana" w:hAnsi="Verdana"/>
          <w:bCs/>
          <w:sz w:val="20"/>
          <w:szCs w:val="20"/>
        </w:rPr>
        <w:t xml:space="preserve"> </w:t>
      </w:r>
      <w:r w:rsidR="00233696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D1FAC" w:rsidRDefault="00CF6E49" w:rsidP="00AE2DC5">
      <w:pPr>
        <w:rPr>
          <w:rFonts w:ascii="Verdana" w:hAnsi="Verdana"/>
          <w:b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 xml:space="preserve">Zastoupený: </w:t>
      </w:r>
      <w:r w:rsidR="00E7355F" w:rsidRPr="008D1FAC">
        <w:rPr>
          <w:rFonts w:ascii="Verdana" w:hAnsi="Verdana"/>
          <w:sz w:val="20"/>
          <w:szCs w:val="20"/>
        </w:rPr>
        <w:t xml:space="preserve">                                                    </w:t>
      </w:r>
      <w:r w:rsidR="00233696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D1FAC" w:rsidRDefault="00CF6E49" w:rsidP="00AE2DC5">
      <w:pPr>
        <w:rPr>
          <w:rFonts w:ascii="Verdana" w:hAnsi="Verdana"/>
          <w:b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 xml:space="preserve">Ve smluvních záležitostech oprávněn jednat: </w:t>
      </w:r>
      <w:r w:rsidR="00E7355F" w:rsidRPr="008D1FAC">
        <w:rPr>
          <w:rFonts w:ascii="Verdana" w:hAnsi="Verdana"/>
          <w:sz w:val="20"/>
          <w:szCs w:val="20"/>
        </w:rPr>
        <w:t xml:space="preserve">   </w:t>
      </w:r>
      <w:r w:rsidR="003267F5">
        <w:rPr>
          <w:rFonts w:ascii="Verdana" w:hAnsi="Verdana"/>
          <w:sz w:val="20"/>
          <w:szCs w:val="20"/>
        </w:rPr>
        <w:t xml:space="preserve">   </w:t>
      </w:r>
      <w:r w:rsidR="00233696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D1FAC" w:rsidRDefault="00CF6E49" w:rsidP="00AE2DC5">
      <w:pPr>
        <w:pStyle w:val="Zkladntext"/>
        <w:spacing w:line="240" w:lineRule="auto"/>
        <w:rPr>
          <w:rFonts w:ascii="Verdana" w:hAnsi="Verdana"/>
          <w:sz w:val="20"/>
        </w:rPr>
      </w:pPr>
      <w:r w:rsidRPr="008D1FAC">
        <w:rPr>
          <w:rFonts w:ascii="Verdana" w:hAnsi="Verdana"/>
          <w:b w:val="0"/>
          <w:sz w:val="20"/>
        </w:rPr>
        <w:t>V technických záležitostech oprávněn jednat:</w:t>
      </w:r>
      <w:r w:rsidR="00E7355F" w:rsidRPr="008D1FAC">
        <w:rPr>
          <w:rFonts w:ascii="Verdana" w:hAnsi="Verdana"/>
          <w:b w:val="0"/>
          <w:sz w:val="20"/>
        </w:rPr>
        <w:t xml:space="preserve">  </w:t>
      </w:r>
      <w:r w:rsidRPr="008D1FAC">
        <w:rPr>
          <w:rFonts w:ascii="Verdana" w:hAnsi="Verdana"/>
          <w:b w:val="0"/>
          <w:sz w:val="20"/>
        </w:rPr>
        <w:t xml:space="preserve"> </w:t>
      </w:r>
      <w:r w:rsidR="003267F5">
        <w:rPr>
          <w:rFonts w:ascii="Verdana" w:hAnsi="Verdana"/>
          <w:b w:val="0"/>
          <w:sz w:val="20"/>
        </w:rPr>
        <w:t xml:space="preserve">   </w:t>
      </w:r>
      <w:r w:rsidR="00233696" w:rsidRPr="008D1FAC">
        <w:rPr>
          <w:rFonts w:ascii="Verdana" w:hAnsi="Verdana"/>
          <w:bCs/>
          <w:sz w:val="20"/>
          <w:highlight w:val="yellow"/>
          <w:lang w:val="en-US"/>
        </w:rPr>
        <w:t>[DOPLNIT]</w:t>
      </w:r>
    </w:p>
    <w:p w:rsidR="00660B9F" w:rsidRPr="008D1FAC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8D1FAC">
        <w:rPr>
          <w:rFonts w:ascii="Verdana" w:hAnsi="Verdana"/>
          <w:sz w:val="20"/>
          <w:szCs w:val="20"/>
        </w:rPr>
        <w:t xml:space="preserve">Bankovní spojení: </w:t>
      </w:r>
      <w:r w:rsidR="00E7355F" w:rsidRPr="008D1FAC">
        <w:rPr>
          <w:rFonts w:ascii="Verdana" w:hAnsi="Verdana"/>
          <w:sz w:val="20"/>
          <w:szCs w:val="20"/>
        </w:rPr>
        <w:t xml:space="preserve">                                            </w:t>
      </w:r>
      <w:r w:rsidR="003267F5">
        <w:rPr>
          <w:rFonts w:ascii="Verdana" w:hAnsi="Verdana"/>
          <w:sz w:val="20"/>
          <w:szCs w:val="20"/>
        </w:rPr>
        <w:t xml:space="preserve"> </w:t>
      </w:r>
      <w:r w:rsidR="00660B9F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D1FAC" w:rsidRDefault="00CF6E49" w:rsidP="000651E8">
      <w:pPr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>Číslo účtu:</w:t>
      </w:r>
      <w:r w:rsidR="00E7355F" w:rsidRPr="008D1FAC">
        <w:rPr>
          <w:rFonts w:ascii="Verdana" w:hAnsi="Verdana"/>
          <w:sz w:val="20"/>
          <w:szCs w:val="20"/>
        </w:rPr>
        <w:t xml:space="preserve">                                                        </w:t>
      </w:r>
      <w:r w:rsidR="00660B9F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660B9F" w:rsidRPr="008D1FAC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8D1FAC">
        <w:rPr>
          <w:rFonts w:ascii="Verdana" w:hAnsi="Verdana"/>
          <w:sz w:val="20"/>
          <w:szCs w:val="20"/>
        </w:rPr>
        <w:t>IČ/DIČ:</w:t>
      </w:r>
      <w:r w:rsidR="00E7355F" w:rsidRPr="008D1FAC">
        <w:rPr>
          <w:rFonts w:ascii="Verdana" w:hAnsi="Verdana"/>
          <w:sz w:val="20"/>
          <w:szCs w:val="20"/>
        </w:rPr>
        <w:t xml:space="preserve">                                                            </w:t>
      </w:r>
      <w:r w:rsidR="00660B9F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B68CC" w:rsidRPr="008D1FAC" w:rsidRDefault="00CB68CC" w:rsidP="000651E8">
      <w:pPr>
        <w:spacing w:before="240" w:line="288" w:lineRule="auto"/>
        <w:ind w:right="-284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 xml:space="preserve">Společnost je zapsaná v obchodním rejstříku vedeném u </w:t>
      </w:r>
      <w:r w:rsidR="00233696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0F648D" w:rsidRPr="008D1FAC">
        <w:rPr>
          <w:rFonts w:ascii="Verdana" w:hAnsi="Verdana"/>
          <w:sz w:val="20"/>
          <w:szCs w:val="20"/>
        </w:rPr>
        <w:t>soudu v</w:t>
      </w:r>
      <w:r w:rsidR="00233696" w:rsidRPr="008D1FAC">
        <w:rPr>
          <w:rFonts w:ascii="Verdana" w:hAnsi="Verdana"/>
          <w:sz w:val="20"/>
          <w:szCs w:val="20"/>
        </w:rPr>
        <w:t xml:space="preserve"> </w:t>
      </w:r>
      <w:r w:rsidR="00233696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Pr="008D1FAC">
        <w:rPr>
          <w:rFonts w:ascii="Verdana" w:hAnsi="Verdana"/>
          <w:sz w:val="20"/>
          <w:szCs w:val="20"/>
        </w:rPr>
        <w:t>oddíl</w:t>
      </w:r>
      <w:r w:rsidR="00233696" w:rsidRPr="008D1FAC">
        <w:rPr>
          <w:rFonts w:ascii="Verdana" w:hAnsi="Verdana"/>
          <w:sz w:val="20"/>
          <w:szCs w:val="20"/>
        </w:rPr>
        <w:t xml:space="preserve"> </w:t>
      </w:r>
      <w:r w:rsidR="00233696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</w:t>
      </w:r>
      <w:r w:rsidR="00233696" w:rsidRPr="008D1FAC">
        <w:rPr>
          <w:rFonts w:ascii="Verdana" w:hAnsi="Verdana"/>
          <w:b/>
          <w:bCs/>
          <w:snapToGrid w:val="0"/>
          <w:sz w:val="20"/>
          <w:szCs w:val="20"/>
          <w:lang w:val="en-US"/>
        </w:rPr>
        <w:t>]</w:t>
      </w:r>
      <w:r w:rsidRPr="008D1FAC">
        <w:rPr>
          <w:rFonts w:ascii="Verdana" w:hAnsi="Verdana"/>
          <w:sz w:val="20"/>
          <w:szCs w:val="20"/>
        </w:rPr>
        <w:t xml:space="preserve"> vložka </w:t>
      </w:r>
      <w:r w:rsidR="00233696" w:rsidRPr="008D1FAC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233696" w:rsidRPr="008D1FAC">
        <w:rPr>
          <w:rFonts w:ascii="Verdana" w:hAnsi="Verdana"/>
          <w:b/>
          <w:bCs/>
          <w:snapToGrid w:val="0"/>
          <w:sz w:val="20"/>
          <w:szCs w:val="20"/>
          <w:lang w:val="en-US"/>
        </w:rPr>
        <w:t>.</w:t>
      </w:r>
    </w:p>
    <w:p w:rsidR="003267F5" w:rsidRPr="00540EB0" w:rsidRDefault="000475F1" w:rsidP="003267F5">
      <w:pPr>
        <w:jc w:val="both"/>
        <w:rPr>
          <w:rFonts w:ascii="Verdana" w:hAnsi="Verdana" w:cs="Arial"/>
          <w:b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 xml:space="preserve">na veřejnou zakázku malého rozsahu </w:t>
      </w:r>
      <w:r w:rsidR="002921CB" w:rsidRPr="008D1FAC">
        <w:rPr>
          <w:rFonts w:ascii="Verdana" w:hAnsi="Verdana"/>
          <w:sz w:val="20"/>
          <w:szCs w:val="20"/>
        </w:rPr>
        <w:t xml:space="preserve">s názvem </w:t>
      </w:r>
      <w:r w:rsidR="003267F5" w:rsidRPr="00540EB0">
        <w:rPr>
          <w:rFonts w:ascii="Verdana" w:hAnsi="Verdana" w:cs="Arial"/>
          <w:b/>
          <w:sz w:val="20"/>
          <w:szCs w:val="20"/>
        </w:rPr>
        <w:t>Projekty na realizaci plánu společných zařízení včetně výkonu autorského dozoru</w:t>
      </w:r>
    </w:p>
    <w:p w:rsidR="003267F5" w:rsidRDefault="003267F5" w:rsidP="00EE79E4">
      <w:pPr>
        <w:rPr>
          <w:rFonts w:ascii="Verdana" w:hAnsi="Verdana"/>
          <w:sz w:val="20"/>
          <w:szCs w:val="20"/>
        </w:rPr>
      </w:pPr>
      <w:r w:rsidRPr="00540EB0">
        <w:rPr>
          <w:rFonts w:ascii="Verdana" w:hAnsi="Verdana"/>
          <w:b/>
          <w:sz w:val="20"/>
          <w:szCs w:val="20"/>
        </w:rPr>
        <w:t>část 3)</w:t>
      </w:r>
      <w:r>
        <w:rPr>
          <w:rFonts w:ascii="Verdana" w:hAnsi="Verdana"/>
          <w:b/>
          <w:sz w:val="20"/>
          <w:szCs w:val="20"/>
        </w:rPr>
        <w:t xml:space="preserve"> - </w:t>
      </w:r>
      <w:r w:rsidRPr="00540EB0">
        <w:rPr>
          <w:rFonts w:ascii="Verdana" w:hAnsi="Verdana"/>
          <w:sz w:val="20"/>
          <w:szCs w:val="20"/>
        </w:rPr>
        <w:t xml:space="preserve">Projekt doplnění a vegetačních úprav stávající zeleně LBK 27 (19) </w:t>
      </w:r>
      <w:proofErr w:type="gramStart"/>
      <w:r w:rsidRPr="00540EB0">
        <w:rPr>
          <w:rFonts w:ascii="Verdana" w:hAnsi="Verdana"/>
          <w:sz w:val="20"/>
          <w:szCs w:val="20"/>
        </w:rPr>
        <w:t>k.</w:t>
      </w:r>
      <w:proofErr w:type="spellStart"/>
      <w:r w:rsidRPr="00540EB0">
        <w:rPr>
          <w:rFonts w:ascii="Verdana" w:hAnsi="Verdana"/>
          <w:sz w:val="20"/>
          <w:szCs w:val="20"/>
        </w:rPr>
        <w:t>ú</w:t>
      </w:r>
      <w:proofErr w:type="spellEnd"/>
      <w:r w:rsidRPr="00540EB0">
        <w:rPr>
          <w:rFonts w:ascii="Verdana" w:hAnsi="Verdana"/>
          <w:sz w:val="20"/>
          <w:szCs w:val="20"/>
        </w:rPr>
        <w:t>.</w:t>
      </w:r>
      <w:proofErr w:type="gramEnd"/>
      <w:r w:rsidRPr="00540EB0">
        <w:rPr>
          <w:rFonts w:ascii="Verdana" w:hAnsi="Verdana"/>
          <w:sz w:val="20"/>
          <w:szCs w:val="20"/>
        </w:rPr>
        <w:t xml:space="preserve"> Škvorec</w:t>
      </w:r>
    </w:p>
    <w:p w:rsidR="004F154E" w:rsidRPr="008D1FAC" w:rsidRDefault="00CF6E49">
      <w:pPr>
        <w:jc w:val="both"/>
        <w:rPr>
          <w:rFonts w:ascii="Verdana" w:hAnsi="Verdana"/>
          <w:snapToGrid w:val="0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t xml:space="preserve">na základě výsledku výběrového řízení podle zákona č. 137/2006 Sb., o veřejných zakázkách, ve znění pozdějších předpisů </w:t>
      </w:r>
      <w:r w:rsidR="001177C9" w:rsidRPr="008D1FAC">
        <w:rPr>
          <w:rFonts w:ascii="Verdana" w:hAnsi="Verdana"/>
          <w:sz w:val="20"/>
          <w:szCs w:val="20"/>
        </w:rPr>
        <w:t>(dále jen „</w:t>
      </w:r>
      <w:r w:rsidR="001177C9" w:rsidRPr="008D1FAC">
        <w:rPr>
          <w:rFonts w:ascii="Verdana" w:hAnsi="Verdana"/>
          <w:snapToGrid w:val="0"/>
          <w:sz w:val="20"/>
          <w:szCs w:val="20"/>
        </w:rPr>
        <w:t>ZVZ“).</w:t>
      </w:r>
    </w:p>
    <w:p w:rsidR="004F154E" w:rsidRPr="008D1FAC" w:rsidRDefault="004F154E" w:rsidP="000651E8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napToGrid w:val="0"/>
          <w:sz w:val="20"/>
          <w:szCs w:val="20"/>
        </w:rPr>
        <w:br w:type="page"/>
      </w:r>
      <w:r w:rsidRPr="008D1FAC">
        <w:rPr>
          <w:rFonts w:ascii="Verdana" w:hAnsi="Verdana"/>
          <w:sz w:val="20"/>
          <w:szCs w:val="20"/>
        </w:rPr>
        <w:lastRenderedPageBreak/>
        <w:br/>
        <w:t>Předmět a účel smlouvy</w:t>
      </w:r>
    </w:p>
    <w:p w:rsidR="008665E9" w:rsidRPr="008D1FAC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Účelem této smlouvy je zajištění vypracování projektové dokumentace </w:t>
      </w:r>
      <w:r w:rsidR="00655172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(dále jen „projektová dokumentace“)</w:t>
      </w:r>
      <w:r w:rsidR="00E00A8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 rozsahu nezbytném pro realizaci následující </w:t>
      </w:r>
      <w:r w:rsidR="003267F5">
        <w:rPr>
          <w:rStyle w:val="l-L2Char"/>
          <w:rFonts w:ascii="Verdana" w:hAnsi="Verdana"/>
          <w:b w:val="0"/>
          <w:sz w:val="20"/>
          <w:szCs w:val="20"/>
          <w:u w:val="none"/>
        </w:rPr>
        <w:t>služby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:</w:t>
      </w:r>
    </w:p>
    <w:p w:rsidR="00C126FF" w:rsidRPr="008D1FAC" w:rsidRDefault="00C126FF" w:rsidP="00C126FF">
      <w:pPr>
        <w:rPr>
          <w:rStyle w:val="l-L2Char"/>
          <w:rFonts w:ascii="Verdana" w:hAnsi="Verdana"/>
          <w:b/>
          <w:sz w:val="20"/>
          <w:szCs w:val="20"/>
        </w:rPr>
      </w:pPr>
      <w:r w:rsidRPr="008D1FAC">
        <w:rPr>
          <w:rStyle w:val="l-L2Char"/>
          <w:rFonts w:ascii="Verdana" w:hAnsi="Verdana"/>
          <w:b/>
          <w:sz w:val="20"/>
          <w:szCs w:val="20"/>
        </w:rPr>
        <w:t xml:space="preserve">          </w:t>
      </w:r>
      <w:bookmarkStart w:id="0" w:name="_GoBack"/>
      <w:r w:rsidR="000F5BF7" w:rsidRPr="008D1FAC">
        <w:rPr>
          <w:rStyle w:val="l-L2Char"/>
          <w:rFonts w:ascii="Verdana" w:hAnsi="Verdana"/>
          <w:b/>
          <w:sz w:val="20"/>
          <w:szCs w:val="20"/>
        </w:rPr>
        <w:t>Název s</w:t>
      </w:r>
      <w:r w:rsidR="003267F5">
        <w:rPr>
          <w:rStyle w:val="l-L2Char"/>
          <w:rFonts w:ascii="Verdana" w:hAnsi="Verdana"/>
          <w:b/>
          <w:sz w:val="20"/>
          <w:szCs w:val="20"/>
        </w:rPr>
        <w:t>lužby</w:t>
      </w:r>
      <w:r w:rsidR="000F5BF7" w:rsidRPr="008D1FAC">
        <w:rPr>
          <w:rStyle w:val="l-L2Char"/>
          <w:rFonts w:ascii="Verdana" w:hAnsi="Verdana"/>
          <w:b/>
          <w:sz w:val="20"/>
          <w:szCs w:val="20"/>
        </w:rPr>
        <w:t xml:space="preserve">: </w:t>
      </w:r>
      <w:r w:rsidR="00A56274" w:rsidRPr="008D1FAC">
        <w:rPr>
          <w:rStyle w:val="l-L2Char"/>
          <w:rFonts w:ascii="Verdana" w:hAnsi="Verdana"/>
          <w:b/>
          <w:sz w:val="20"/>
          <w:szCs w:val="20"/>
        </w:rPr>
        <w:t xml:space="preserve">   </w:t>
      </w:r>
    </w:p>
    <w:p w:rsidR="00D4236F" w:rsidRPr="00540EB0" w:rsidRDefault="00C126FF" w:rsidP="00D4236F">
      <w:pPr>
        <w:rPr>
          <w:rFonts w:ascii="Verdana" w:hAnsi="Verdana"/>
          <w:sz w:val="20"/>
          <w:szCs w:val="20"/>
        </w:rPr>
      </w:pPr>
      <w:r w:rsidRPr="00D4236F">
        <w:rPr>
          <w:rFonts w:ascii="Verdana" w:hAnsi="Verdana"/>
          <w:sz w:val="20"/>
          <w:szCs w:val="20"/>
        </w:rPr>
        <w:t xml:space="preserve">          </w:t>
      </w:r>
      <w:r w:rsidR="00D4236F" w:rsidRPr="008D1FAC">
        <w:rPr>
          <w:rFonts w:ascii="Verdana" w:hAnsi="Verdana"/>
          <w:sz w:val="20"/>
          <w:szCs w:val="20"/>
        </w:rPr>
        <w:t>D</w:t>
      </w:r>
      <w:r w:rsidR="00D4236F" w:rsidRPr="00D4236F">
        <w:rPr>
          <w:rFonts w:ascii="Verdana" w:hAnsi="Verdana"/>
          <w:sz w:val="20"/>
          <w:szCs w:val="20"/>
        </w:rPr>
        <w:t>oplnění</w:t>
      </w:r>
      <w:r w:rsidR="00D4236F" w:rsidRPr="00540EB0">
        <w:rPr>
          <w:rFonts w:ascii="Verdana" w:hAnsi="Verdana"/>
          <w:sz w:val="20"/>
          <w:szCs w:val="20"/>
        </w:rPr>
        <w:t xml:space="preserve"> a vegetační úprav</w:t>
      </w:r>
      <w:r w:rsidR="003267F5">
        <w:rPr>
          <w:rFonts w:ascii="Verdana" w:hAnsi="Verdana"/>
          <w:sz w:val="20"/>
          <w:szCs w:val="20"/>
        </w:rPr>
        <w:t>y</w:t>
      </w:r>
      <w:r w:rsidR="00D4236F" w:rsidRPr="00540EB0">
        <w:rPr>
          <w:rFonts w:ascii="Verdana" w:hAnsi="Verdana"/>
          <w:sz w:val="20"/>
          <w:szCs w:val="20"/>
        </w:rPr>
        <w:t xml:space="preserve"> stávající zeleně LBK 27 (19) </w:t>
      </w:r>
      <w:proofErr w:type="gramStart"/>
      <w:r w:rsidR="00D4236F" w:rsidRPr="00540EB0">
        <w:rPr>
          <w:rFonts w:ascii="Verdana" w:hAnsi="Verdana"/>
          <w:sz w:val="20"/>
          <w:szCs w:val="20"/>
        </w:rPr>
        <w:t>k.</w:t>
      </w:r>
      <w:proofErr w:type="spellStart"/>
      <w:r w:rsidR="00D4236F" w:rsidRPr="00540EB0">
        <w:rPr>
          <w:rFonts w:ascii="Verdana" w:hAnsi="Verdana"/>
          <w:sz w:val="20"/>
          <w:szCs w:val="20"/>
        </w:rPr>
        <w:t>ú</w:t>
      </w:r>
      <w:proofErr w:type="spellEnd"/>
      <w:r w:rsidR="00D4236F" w:rsidRPr="00540EB0">
        <w:rPr>
          <w:rFonts w:ascii="Verdana" w:hAnsi="Verdana"/>
          <w:sz w:val="20"/>
          <w:szCs w:val="20"/>
        </w:rPr>
        <w:t>.</w:t>
      </w:r>
      <w:proofErr w:type="gramEnd"/>
      <w:r w:rsidR="00D4236F" w:rsidRPr="00540EB0">
        <w:rPr>
          <w:rFonts w:ascii="Verdana" w:hAnsi="Verdana"/>
          <w:sz w:val="20"/>
          <w:szCs w:val="20"/>
        </w:rPr>
        <w:t xml:space="preserve"> Škvorec</w:t>
      </w:r>
    </w:p>
    <w:p w:rsidR="00035F68" w:rsidRPr="008D1FAC" w:rsidRDefault="00C126FF" w:rsidP="008D1FAC">
      <w:pPr>
        <w:rPr>
          <w:rStyle w:val="l-L2Char"/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 w:rsidR="008E133F" w:rsidRPr="008D1FAC">
        <w:rPr>
          <w:rStyle w:val="l-L2Char"/>
          <w:rFonts w:ascii="Verdana" w:hAnsi="Verdana"/>
          <w:sz w:val="20"/>
          <w:szCs w:val="20"/>
        </w:rPr>
        <w:t>Místo s</w:t>
      </w:r>
      <w:r w:rsidR="003267F5">
        <w:rPr>
          <w:rStyle w:val="l-L2Char"/>
          <w:rFonts w:ascii="Verdana" w:hAnsi="Verdana"/>
          <w:sz w:val="20"/>
          <w:szCs w:val="20"/>
        </w:rPr>
        <w:t>lužby</w:t>
      </w:r>
      <w:r w:rsidR="008E133F" w:rsidRPr="008D1FAC">
        <w:rPr>
          <w:rStyle w:val="l-L2Char"/>
          <w:rFonts w:ascii="Verdana" w:hAnsi="Verdana"/>
          <w:sz w:val="20"/>
          <w:szCs w:val="20"/>
        </w:rPr>
        <w:t>:</w:t>
      </w:r>
      <w:r w:rsidR="00A56274" w:rsidRPr="008D1FAC">
        <w:rPr>
          <w:rStyle w:val="l-L2Char"/>
          <w:rFonts w:ascii="Verdana" w:hAnsi="Verdana"/>
          <w:sz w:val="20"/>
          <w:szCs w:val="20"/>
        </w:rPr>
        <w:t xml:space="preserve">    </w:t>
      </w:r>
      <w:r w:rsidR="008E133F" w:rsidRPr="008D1FAC">
        <w:rPr>
          <w:rStyle w:val="l-L2Char"/>
          <w:rFonts w:ascii="Verdana" w:hAnsi="Verdana"/>
          <w:sz w:val="20"/>
          <w:szCs w:val="20"/>
        </w:rPr>
        <w:t xml:space="preserve"> </w:t>
      </w:r>
      <w:proofErr w:type="gramStart"/>
      <w:r w:rsidRPr="008D1FAC">
        <w:rPr>
          <w:rStyle w:val="l-L2Char"/>
          <w:rFonts w:ascii="Verdana" w:hAnsi="Verdana"/>
          <w:sz w:val="20"/>
          <w:szCs w:val="20"/>
        </w:rPr>
        <w:t>k.</w:t>
      </w:r>
      <w:proofErr w:type="spellStart"/>
      <w:r w:rsidRPr="008D1FAC">
        <w:rPr>
          <w:rStyle w:val="l-L2Char"/>
          <w:rFonts w:ascii="Verdana" w:hAnsi="Verdana"/>
          <w:sz w:val="20"/>
          <w:szCs w:val="20"/>
        </w:rPr>
        <w:t>ú</w:t>
      </w:r>
      <w:proofErr w:type="spellEnd"/>
      <w:r w:rsidRPr="008D1FAC">
        <w:rPr>
          <w:rStyle w:val="l-L2Char"/>
          <w:rFonts w:ascii="Verdana" w:hAnsi="Verdana"/>
          <w:sz w:val="20"/>
          <w:szCs w:val="20"/>
        </w:rPr>
        <w:t>.</w:t>
      </w:r>
      <w:proofErr w:type="gramEnd"/>
      <w:r w:rsidRPr="008D1FAC">
        <w:rPr>
          <w:rStyle w:val="l-L2Char"/>
          <w:rFonts w:ascii="Verdana" w:hAnsi="Verdana"/>
          <w:sz w:val="20"/>
          <w:szCs w:val="20"/>
        </w:rPr>
        <w:t xml:space="preserve"> </w:t>
      </w:r>
      <w:r w:rsidR="00D4236F">
        <w:rPr>
          <w:rStyle w:val="l-L2Char"/>
          <w:rFonts w:ascii="Verdana" w:hAnsi="Verdana"/>
          <w:sz w:val="20"/>
          <w:szCs w:val="20"/>
        </w:rPr>
        <w:t>Škvorec</w:t>
      </w:r>
    </w:p>
    <w:p w:rsidR="00D4236F" w:rsidRPr="00540EB0" w:rsidRDefault="00035F68" w:rsidP="008D1FAC">
      <w:pPr>
        <w:autoSpaceDE w:val="0"/>
        <w:autoSpaceDN w:val="0"/>
        <w:adjustRightInd w:val="0"/>
        <w:ind w:left="708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8D1FAC">
        <w:rPr>
          <w:rStyle w:val="l-L2Char"/>
          <w:rFonts w:ascii="Verdana" w:hAnsi="Verdana"/>
          <w:sz w:val="20"/>
          <w:szCs w:val="20"/>
        </w:rPr>
        <w:t xml:space="preserve">Popis </w:t>
      </w:r>
      <w:r w:rsidR="003267F5">
        <w:rPr>
          <w:rStyle w:val="l-L2Char"/>
          <w:rFonts w:ascii="Verdana" w:hAnsi="Verdana"/>
          <w:sz w:val="20"/>
          <w:szCs w:val="20"/>
        </w:rPr>
        <w:t>služby</w:t>
      </w:r>
      <w:r w:rsidRPr="008D1FAC">
        <w:rPr>
          <w:rStyle w:val="l-L2Char"/>
          <w:rFonts w:ascii="Verdana" w:hAnsi="Verdana"/>
          <w:sz w:val="20"/>
          <w:szCs w:val="20"/>
        </w:rPr>
        <w:t>:</w:t>
      </w:r>
      <w:r w:rsidR="00D4236F">
        <w:rPr>
          <w:rStyle w:val="l-L2Char"/>
          <w:rFonts w:ascii="Verdana" w:hAnsi="Verdana"/>
          <w:b/>
          <w:sz w:val="20"/>
          <w:szCs w:val="20"/>
        </w:rPr>
        <w:t xml:space="preserve">   </w:t>
      </w:r>
      <w:r w:rsidR="00D4236F" w:rsidRPr="008D1FAC">
        <w:rPr>
          <w:rStyle w:val="l-L2Char"/>
          <w:rFonts w:ascii="Verdana" w:hAnsi="Verdana"/>
          <w:sz w:val="20"/>
          <w:szCs w:val="20"/>
        </w:rPr>
        <w:t>P</w:t>
      </w:r>
      <w:r w:rsidR="00D4236F" w:rsidRPr="00D4236F">
        <w:rPr>
          <w:rFonts w:ascii="Verdana" w:eastAsiaTheme="minorHAnsi" w:hAnsi="Verdana" w:cs="Arial"/>
          <w:sz w:val="20"/>
          <w:szCs w:val="20"/>
          <w:lang w:eastAsia="en-US"/>
        </w:rPr>
        <w:t>o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>dpoř</w:t>
      </w:r>
      <w:r w:rsidR="00D4236F">
        <w:rPr>
          <w:rFonts w:ascii="Verdana" w:eastAsiaTheme="minorHAnsi" w:hAnsi="Verdana" w:cs="Arial"/>
          <w:sz w:val="20"/>
          <w:szCs w:val="20"/>
          <w:lang w:eastAsia="en-US"/>
        </w:rPr>
        <w:t xml:space="preserve">ení 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>přirozen</w:t>
      </w:r>
      <w:r w:rsidR="00D4236F">
        <w:rPr>
          <w:rFonts w:ascii="Verdana" w:eastAsiaTheme="minorHAnsi" w:hAnsi="Verdana" w:cs="Arial"/>
          <w:sz w:val="20"/>
          <w:szCs w:val="20"/>
          <w:lang w:eastAsia="en-US"/>
        </w:rPr>
        <w:t xml:space="preserve">é 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>skladb</w:t>
      </w:r>
      <w:r w:rsidR="00D4236F">
        <w:rPr>
          <w:rFonts w:ascii="Verdana" w:eastAsiaTheme="minorHAnsi" w:hAnsi="Verdana" w:cs="Arial"/>
          <w:sz w:val="20"/>
          <w:szCs w:val="20"/>
          <w:lang w:eastAsia="en-US"/>
        </w:rPr>
        <w:t>y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>, zachov</w:t>
      </w:r>
      <w:r w:rsidR="00D4236F">
        <w:rPr>
          <w:rFonts w:ascii="Verdana" w:eastAsiaTheme="minorHAnsi" w:hAnsi="Verdana" w:cs="Arial"/>
          <w:sz w:val="20"/>
          <w:szCs w:val="20"/>
          <w:lang w:eastAsia="en-US"/>
        </w:rPr>
        <w:t xml:space="preserve">ání 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>prostupnost</w:t>
      </w:r>
      <w:r w:rsidR="00D4236F">
        <w:rPr>
          <w:rFonts w:ascii="Verdana" w:eastAsiaTheme="minorHAnsi" w:hAnsi="Verdana" w:cs="Arial"/>
          <w:sz w:val="20"/>
          <w:szCs w:val="20"/>
          <w:lang w:eastAsia="en-US"/>
        </w:rPr>
        <w:t>i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 xml:space="preserve"> cest. Zhodno</w:t>
      </w:r>
      <w:r w:rsidR="00D4236F">
        <w:rPr>
          <w:rFonts w:ascii="Verdana" w:eastAsiaTheme="minorHAnsi" w:hAnsi="Verdana" w:cs="Arial"/>
          <w:sz w:val="20"/>
          <w:szCs w:val="20"/>
          <w:lang w:eastAsia="en-US"/>
        </w:rPr>
        <w:t xml:space="preserve">cení 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>stav</w:t>
      </w:r>
      <w:r w:rsidR="00D4236F">
        <w:rPr>
          <w:rFonts w:ascii="Verdana" w:eastAsiaTheme="minorHAnsi" w:hAnsi="Verdana" w:cs="Arial"/>
          <w:sz w:val="20"/>
          <w:szCs w:val="20"/>
          <w:lang w:eastAsia="en-US"/>
        </w:rPr>
        <w:t>u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 xml:space="preserve"> stávajících stromů a dopln</w:t>
      </w:r>
      <w:r w:rsidR="00D4236F">
        <w:rPr>
          <w:rFonts w:ascii="Verdana" w:eastAsiaTheme="minorHAnsi" w:hAnsi="Verdana" w:cs="Arial"/>
          <w:sz w:val="20"/>
          <w:szCs w:val="20"/>
          <w:lang w:eastAsia="en-US"/>
        </w:rPr>
        <w:t xml:space="preserve">ění 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>biokoridor</w:t>
      </w:r>
      <w:r w:rsidR="00D4236F">
        <w:rPr>
          <w:rFonts w:ascii="Verdana" w:eastAsiaTheme="minorHAnsi" w:hAnsi="Verdana" w:cs="Arial"/>
          <w:sz w:val="20"/>
          <w:szCs w:val="20"/>
          <w:lang w:eastAsia="en-US"/>
        </w:rPr>
        <w:t>u</w:t>
      </w:r>
      <w:r w:rsidR="00D4236F" w:rsidRPr="00540EB0">
        <w:rPr>
          <w:rFonts w:ascii="Verdana" w:eastAsiaTheme="minorHAnsi" w:hAnsi="Verdana" w:cs="Arial"/>
          <w:sz w:val="20"/>
          <w:szCs w:val="20"/>
          <w:lang w:eastAsia="en-US"/>
        </w:rPr>
        <w:t xml:space="preserve"> vhodnými dřevinami. </w:t>
      </w:r>
    </w:p>
    <w:p w:rsidR="000F5BF7" w:rsidRPr="008D1FAC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sz w:val="20"/>
          <w:szCs w:val="20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B5161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="00B9159D">
        <w:rPr>
          <w:rStyle w:val="l-L2Char"/>
          <w:rFonts w:ascii="Verdana" w:hAnsi="Verdana"/>
          <w:b w:val="0"/>
          <w:sz w:val="20"/>
          <w:szCs w:val="20"/>
          <w:u w:val="none"/>
        </w:rPr>
        <w:t>lužba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“).</w:t>
      </w:r>
    </w:p>
    <w:bookmarkEnd w:id="0"/>
    <w:p w:rsidR="000F73CB" w:rsidRPr="008D1FAC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Zhotovitel se touto smlouvou zavazuje</w:t>
      </w:r>
      <w:r w:rsidR="00A375CC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D1FAC">
        <w:rPr>
          <w:rStyle w:val="l-L2Char"/>
          <w:rFonts w:ascii="Verdana" w:hAnsi="Verdana"/>
          <w:sz w:val="20"/>
          <w:szCs w:val="20"/>
        </w:rPr>
        <w:t>vypracovat pro objednatele projektovou dokumentaci</w:t>
      </w:r>
      <w:r w:rsidRPr="008D1FAC">
        <w:rPr>
          <w:rStyle w:val="l-L2Char"/>
          <w:rFonts w:ascii="Verdana" w:hAnsi="Verdana"/>
          <w:b w:val="0"/>
          <w:sz w:val="20"/>
          <w:szCs w:val="20"/>
        </w:rPr>
        <w:t xml:space="preserve">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dle </w:t>
      </w:r>
      <w:r w:rsidR="009E3096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t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éto smlouvy</w:t>
      </w:r>
      <w:r w:rsidR="009F0165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035F6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“</w:t>
      </w:r>
      <w:r w:rsidR="00035F6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)</w:t>
      </w:r>
    </w:p>
    <w:p w:rsidR="00C50D61" w:rsidRPr="008D1FAC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Podrobná specifikace P</w:t>
      </w:r>
      <w:r w:rsidR="00C50D6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je obsažena</w:t>
      </w:r>
      <w:r w:rsidR="00C50D6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Příloze č. 1</w:t>
      </w:r>
      <w:r w:rsidR="00631AE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</w:t>
      </w:r>
      <w:proofErr w:type="gramStart"/>
      <w:r w:rsidR="00024114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="00631AE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mlouvy</w:t>
      </w:r>
      <w:r w:rsidR="0047679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,která</w:t>
      </w:r>
      <w:proofErr w:type="gramEnd"/>
      <w:r w:rsidR="0047679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nedílnou součástí této smlouvy</w:t>
      </w:r>
      <w:r w:rsidR="00631AE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631AE8" w:rsidRPr="008D1FAC">
        <w:rPr>
          <w:rStyle w:val="Odkaznakoment"/>
          <w:rFonts w:ascii="Verdana" w:hAnsi="Verdana"/>
          <w:b w:val="0"/>
          <w:sz w:val="20"/>
          <w:szCs w:val="20"/>
          <w:u w:val="none"/>
          <w:lang w:eastAsia="cs-CZ"/>
        </w:rPr>
        <w:t xml:space="preserve"> </w:t>
      </w:r>
    </w:p>
    <w:p w:rsidR="00670F32" w:rsidRPr="008D1FAC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 xml:space="preserve">Objednatel se zavazuje k převzetí </w:t>
      </w:r>
      <w:r w:rsidR="00F72441" w:rsidRPr="008D1FAC">
        <w:rPr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a zaplacení cen</w:t>
      </w:r>
      <w:r w:rsidR="00930D90" w:rsidRPr="008D1FAC">
        <w:rPr>
          <w:rFonts w:ascii="Verdana" w:hAnsi="Verdana"/>
          <w:b w:val="0"/>
          <w:sz w:val="20"/>
          <w:szCs w:val="20"/>
          <w:u w:val="none"/>
        </w:rPr>
        <w:t>y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za </w:t>
      </w:r>
      <w:r w:rsidR="00F72441" w:rsidRPr="008D1FAC">
        <w:rPr>
          <w:rFonts w:ascii="Verdana" w:hAnsi="Verdana"/>
          <w:b w:val="0"/>
          <w:sz w:val="20"/>
          <w:szCs w:val="20"/>
          <w:u w:val="none"/>
        </w:rPr>
        <w:t>jeho</w:t>
      </w:r>
      <w:r w:rsidR="0047679A" w:rsidRPr="008D1FAC">
        <w:rPr>
          <w:rFonts w:ascii="Verdana" w:hAnsi="Verdana"/>
          <w:b w:val="0"/>
          <w:sz w:val="20"/>
          <w:szCs w:val="20"/>
          <w:u w:val="none"/>
        </w:rPr>
        <w:t xml:space="preserve"> zhotovení.</w:t>
      </w:r>
    </w:p>
    <w:p w:rsidR="00632E5A" w:rsidRPr="008D1FAC" w:rsidRDefault="00632E5A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br/>
        <w:t>Práva a povinnosti smluvních stran</w:t>
      </w:r>
    </w:p>
    <w:p w:rsidR="00716DDA" w:rsidRPr="008D1FAC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Zhotovitel se zavazuje</w:t>
      </w:r>
      <w:r w:rsidR="008E4F6B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řídit se při poskytování </w:t>
      </w:r>
      <w:r w:rsidR="005B378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</w:t>
      </w:r>
      <w:r w:rsidR="008E4F6B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ustanoveními této smlouvy a platnými právními předpisy. V případě, že v průběhu </w:t>
      </w:r>
      <w:r w:rsidR="00E62EE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poskytování Plnění nabude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platnosti a účinnosti novela někter</w:t>
      </w:r>
      <w:r w:rsidR="00323892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ých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je </w:t>
      </w:r>
      <w:r w:rsidR="00CE56BB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povinen řídit se těmito novými právními předpisy a návody (postupy</w:t>
      </w:r>
      <w:r w:rsidR="002D245C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), a to bez nároku na zvýšení ceny za Plnění. </w:t>
      </w:r>
    </w:p>
    <w:p w:rsidR="004F38A5" w:rsidRPr="008D1FAC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 xml:space="preserve">Zhotovitel se zavazuje při </w:t>
      </w:r>
      <w:r w:rsidR="008922D1" w:rsidRPr="008D1FAC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8D1FAC">
        <w:rPr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Fonts w:ascii="Verdana" w:hAnsi="Verdana"/>
          <w:b w:val="0"/>
          <w:sz w:val="20"/>
          <w:szCs w:val="20"/>
          <w:u w:val="none"/>
        </w:rPr>
        <w:t>. Ustanovení § 2594 a 2595 občanského zákoníku tímto nejsou dotčena.</w:t>
      </w:r>
    </w:p>
    <w:p w:rsidR="000708A3" w:rsidRPr="008D1FAC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Zhotovitel</w:t>
      </w:r>
      <w:r w:rsidR="000708A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podle ustanovení § 2 písm. </w:t>
      </w:r>
      <w:r w:rsidR="000708A3" w:rsidRPr="008D1FAC">
        <w:rPr>
          <w:rStyle w:val="l-L2Char"/>
          <w:rFonts w:ascii="Verdana" w:hAnsi="Verdana"/>
          <w:sz w:val="20"/>
          <w:szCs w:val="20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79106B" w:rsidRPr="008D1FAC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včas oznámit objednateli všechny okolnosti, které zjistil při poskytování Plnění a jež mohou mít vliv na změnu pokynů objednatele.</w:t>
      </w:r>
    </w:p>
    <w:p w:rsidR="00426FA0" w:rsidRPr="008D1FAC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:rsidR="00426FA0" w:rsidRPr="008D1FAC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lastRenderedPageBreak/>
        <w:t>Zhotovitel nenese odpovědnost za správnost údajů převzatých z katastru nemovitostí</w:t>
      </w:r>
      <w:r w:rsidR="0013190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, je však povinen jejich správnost náležitě ověřit v rozsahu nezbytném pro poskytnutí Plnění dle této smlouvy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884ED8" w:rsidRPr="008D1FAC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 xml:space="preserve">Pokud byla k provedení </w:t>
      </w:r>
      <w:r w:rsidR="00035F68" w:rsidRPr="008D1FAC">
        <w:rPr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užita věc opatřená objednatelem, snižuje se cena o její hodnotu.</w:t>
      </w:r>
    </w:p>
    <w:p w:rsidR="00884ED8" w:rsidRPr="008D1FAC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8D1FAC">
        <w:rPr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426FA0" w:rsidRPr="008D1FAC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imi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jinak nakládat.</w:t>
      </w:r>
    </w:p>
    <w:p w:rsidR="006436C8" w:rsidRPr="008D1FAC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="001F4E7C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</w:t>
      </w:r>
      <w:r w:rsidR="00D63D0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 nezbytném rozsahu </w:t>
      </w:r>
      <w:r w:rsidR="001F4E7C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povinen poskytnout </w:t>
      </w:r>
      <w:r w:rsidR="00660870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zhotoviteli</w:t>
      </w:r>
      <w:r w:rsidR="001F4E7C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součinnost pro poskytování Plně</w:t>
      </w:r>
      <w:r w:rsidR="00660870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ní. </w:t>
      </w:r>
      <w:r w:rsidR="006436C8" w:rsidRPr="008D1FAC">
        <w:rPr>
          <w:rFonts w:ascii="Verdana" w:hAnsi="Verdana"/>
          <w:b w:val="0"/>
          <w:sz w:val="20"/>
          <w:szCs w:val="20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8D1FAC">
        <w:rPr>
          <w:rFonts w:ascii="Verdana" w:hAnsi="Verdana"/>
          <w:b w:val="0"/>
          <w:sz w:val="20"/>
          <w:szCs w:val="20"/>
          <w:u w:val="none"/>
        </w:rPr>
        <w:t xml:space="preserve"> od smlouvy odstoupit</w:t>
      </w:r>
      <w:r w:rsidR="006436C8" w:rsidRPr="008D1FAC">
        <w:rPr>
          <w:rFonts w:ascii="Verdana" w:hAnsi="Verdana"/>
          <w:b w:val="0"/>
          <w:sz w:val="20"/>
          <w:szCs w:val="20"/>
          <w:u w:val="none"/>
        </w:rPr>
        <w:t xml:space="preserve">, pokud na to upozornil objednatele.  </w:t>
      </w:r>
    </w:p>
    <w:p w:rsidR="00A13487" w:rsidRPr="008D1FAC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8D1FAC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8D1FAC" w:rsidRDefault="00536E8C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br/>
      </w:r>
      <w:bookmarkStart w:id="1" w:name="_Ref376528450"/>
      <w:r w:rsidR="00EA6F75" w:rsidRPr="008D1FAC">
        <w:rPr>
          <w:rFonts w:ascii="Verdana" w:hAnsi="Verdana"/>
          <w:sz w:val="20"/>
          <w:szCs w:val="20"/>
        </w:rPr>
        <w:t>T</w:t>
      </w:r>
      <w:r w:rsidR="008960AA" w:rsidRPr="008D1FAC">
        <w:rPr>
          <w:rFonts w:ascii="Verdana" w:hAnsi="Verdana"/>
          <w:sz w:val="20"/>
          <w:szCs w:val="20"/>
        </w:rPr>
        <w:t>ermín plnění</w:t>
      </w:r>
      <w:bookmarkEnd w:id="1"/>
    </w:p>
    <w:p w:rsidR="008011A3" w:rsidRPr="008D1FAC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Verdana" w:hAnsi="Verdana"/>
          <w:b w:val="0"/>
          <w:sz w:val="20"/>
          <w:szCs w:val="20"/>
          <w:u w:val="none"/>
        </w:rPr>
      </w:pPr>
      <w:bookmarkStart w:id="2" w:name="_Ref376374899"/>
      <w:bookmarkStart w:id="3" w:name="_Ref376425265"/>
      <w:r w:rsidRPr="008D1FAC">
        <w:rPr>
          <w:rFonts w:ascii="Verdana" w:hAnsi="Verdana"/>
          <w:b w:val="0"/>
          <w:sz w:val="20"/>
          <w:szCs w:val="20"/>
          <w:u w:val="none"/>
        </w:rPr>
        <w:t>Zhotovitel se zavazuje poskytovat Plnění v následujících termínech:</w:t>
      </w:r>
      <w:bookmarkEnd w:id="2"/>
      <w:bookmarkEnd w:id="3"/>
    </w:p>
    <w:p w:rsidR="00A50845" w:rsidRPr="008D1FAC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Termín předání </w:t>
      </w:r>
      <w:r w:rsidR="00035F6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011A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stanoven </w:t>
      </w:r>
      <w:proofErr w:type="gramStart"/>
      <w:r w:rsidR="009F307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na</w:t>
      </w:r>
      <w:proofErr w:type="gramEnd"/>
      <w:r w:rsidR="00E46FD4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: </w:t>
      </w:r>
      <w:proofErr w:type="gramStart"/>
      <w:r w:rsidR="00D4236F">
        <w:rPr>
          <w:rStyle w:val="l-L2Char"/>
          <w:rFonts w:ascii="Verdana" w:hAnsi="Verdana"/>
          <w:b w:val="0"/>
          <w:sz w:val="20"/>
          <w:szCs w:val="20"/>
          <w:u w:val="none"/>
        </w:rPr>
        <w:t>20.11.2015</w:t>
      </w:r>
      <w:proofErr w:type="gramEnd"/>
    </w:p>
    <w:p w:rsidR="000203F2" w:rsidRPr="008D1FAC" w:rsidRDefault="000203F2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br/>
        <w:t xml:space="preserve">Předání a převzetí </w:t>
      </w:r>
      <w:r w:rsidR="008C126A" w:rsidRPr="008D1FAC">
        <w:rPr>
          <w:rFonts w:ascii="Verdana" w:hAnsi="Verdana"/>
          <w:sz w:val="20"/>
          <w:szCs w:val="20"/>
        </w:rPr>
        <w:t>Plnění</w:t>
      </w:r>
    </w:p>
    <w:p w:rsidR="001D70C2" w:rsidRPr="008D1FAC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Místem pro předání 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sídlo objednatele. </w:t>
      </w:r>
    </w:p>
    <w:p w:rsidR="006A2FB2" w:rsidRPr="008D1FAC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nese až do okamžiku předání 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nebezpečí za škody na 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C4E63" w:rsidRPr="008D1FAC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se zavazuje dokončit a předat 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06164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objednateli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souladu s touto smlouvou. 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O předání a převzetí </w:t>
      </w:r>
      <w:r w:rsidR="004932C8" w:rsidRPr="008D1FAC">
        <w:rPr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</w:t>
      </w:r>
      <w:r w:rsidR="00426FA0" w:rsidRPr="008D1FAC">
        <w:rPr>
          <w:rFonts w:ascii="Verdana" w:hAnsi="Verdana"/>
          <w:b w:val="0"/>
          <w:sz w:val="20"/>
          <w:szCs w:val="20"/>
          <w:u w:val="none"/>
        </w:rPr>
        <w:t>bude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vyhotoven protokol, jenž </w:t>
      </w:r>
      <w:r w:rsidR="00426FA0" w:rsidRPr="008D1FAC">
        <w:rPr>
          <w:rFonts w:ascii="Verdana" w:hAnsi="Verdana"/>
          <w:b w:val="0"/>
          <w:sz w:val="20"/>
          <w:szCs w:val="20"/>
          <w:u w:val="none"/>
        </w:rPr>
        <w:t>bude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podepsán osobami oprávněnými jednat za objednatele a zhotovitele. V tomto protokolu musí být vždy uvedeno, zda bylo </w:t>
      </w:r>
      <w:r w:rsidR="004932C8" w:rsidRPr="008D1FAC">
        <w:rPr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převzato s výhradami, či bez výhrad</w:t>
      </w:r>
      <w:r w:rsidR="006A2FB2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2411D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O</w:t>
      </w:r>
      <w:r w:rsidR="006A2FB2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kamžikem</w:t>
      </w:r>
      <w:r w:rsidR="002411D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převzetí 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přechází na objednatele </w:t>
      </w:r>
      <w:r w:rsidR="0040724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vlastnické právo k 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40724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přechází na něj nebezpečí škody na 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236919" w:rsidRPr="008D1FAC" w:rsidRDefault="00236919" w:rsidP="006D50D1">
      <w:pPr>
        <w:pStyle w:val="l-L1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lastRenderedPageBreak/>
        <w:br/>
      </w:r>
      <w:r w:rsidR="008960AA" w:rsidRPr="008D1FAC">
        <w:rPr>
          <w:rFonts w:ascii="Verdana" w:hAnsi="Verdana"/>
          <w:sz w:val="20"/>
          <w:szCs w:val="20"/>
        </w:rPr>
        <w:t>Cena a způsob platby</w:t>
      </w:r>
    </w:p>
    <w:p w:rsidR="001D70C2" w:rsidRPr="008D1FAC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Smluvní cena byla stanovena na základě nabídky zhotovitele ze dne </w:t>
      </w:r>
      <w:r w:rsidR="00B857F4" w:rsidRPr="008D1FAC">
        <w:rPr>
          <w:rFonts w:ascii="Verdana" w:hAnsi="Verdana"/>
          <w:bCs/>
          <w:snapToGrid w:val="0"/>
          <w:sz w:val="20"/>
          <w:szCs w:val="20"/>
          <w:lang w:val="en-US"/>
        </w:rPr>
        <w:t>[</w:t>
      </w:r>
      <w:r w:rsidR="00B857F4" w:rsidRPr="008D1FAC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DOPLNIT]</w:t>
      </w:r>
      <w:r w:rsidR="000A68AD" w:rsidRPr="000A68AD">
        <w:rPr>
          <w:rFonts w:ascii="Verdana" w:hAnsi="Verdana"/>
          <w:bCs/>
          <w:snapToGrid w:val="0"/>
          <w:sz w:val="20"/>
          <w:szCs w:val="20"/>
          <w:lang w:val="en-US"/>
        </w:rPr>
        <w:t xml:space="preserve">. </w:t>
      </w:r>
    </w:p>
    <w:p w:rsidR="00000000" w:rsidRDefault="001D70C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ins w:id="4" w:author="podebradskyj" w:date="2015-08-28T11:59:00Z"/>
          <w:rStyle w:val="l-L2Char"/>
          <w:rFonts w:ascii="Verdana" w:hAnsi="Verdana"/>
          <w:b w:val="0"/>
          <w:sz w:val="20"/>
          <w:szCs w:val="20"/>
          <w:u w:val="none"/>
        </w:rPr>
        <w:pPrChange w:id="5" w:author="podebradskyj" w:date="2015-08-28T11:59:00Z">
          <w:pPr>
            <w:pStyle w:val="l-L1"/>
          </w:pPr>
        </w:pPrChange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Celková cena za provedení 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DE5AF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činí</w:t>
      </w:r>
      <w:r w:rsidR="00A5589B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3B5CE7" w:rsidRPr="008D1FAC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DE5AF1" w:rsidRPr="008D1FAC">
        <w:rPr>
          <w:rStyle w:val="l-L2Char"/>
          <w:rFonts w:ascii="Verdana" w:hAnsi="Verdana"/>
          <w:sz w:val="20"/>
          <w:szCs w:val="20"/>
          <w:u w:val="none"/>
        </w:rPr>
        <w:t xml:space="preserve">,- Kč </w:t>
      </w:r>
      <w:r w:rsidR="00D021D9" w:rsidRPr="008D1FAC">
        <w:rPr>
          <w:rStyle w:val="l-L2Char"/>
          <w:rFonts w:ascii="Verdana" w:hAnsi="Verdana"/>
          <w:sz w:val="20"/>
          <w:szCs w:val="20"/>
          <w:u w:val="none"/>
        </w:rPr>
        <w:t xml:space="preserve">bez DPH, </w:t>
      </w:r>
      <w:r w:rsidR="00D021D9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tj. </w:t>
      </w:r>
      <w:r w:rsidR="003B5CE7" w:rsidRPr="008D1FAC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6F3CD0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,-</w:t>
      </w:r>
      <w:r w:rsidR="006F3CD0" w:rsidRPr="008D1FAC">
        <w:rPr>
          <w:rStyle w:val="l-L2Char"/>
          <w:rFonts w:ascii="Verdana" w:hAnsi="Verdana"/>
          <w:sz w:val="20"/>
          <w:szCs w:val="20"/>
          <w:u w:val="none"/>
        </w:rPr>
        <w:t xml:space="preserve"> Kč </w:t>
      </w:r>
      <w:r w:rsidR="00AF3FF8" w:rsidRPr="008D1FAC">
        <w:rPr>
          <w:rStyle w:val="l-L2Char"/>
          <w:rFonts w:ascii="Verdana" w:hAnsi="Verdana"/>
          <w:sz w:val="20"/>
          <w:szCs w:val="20"/>
          <w:u w:val="none"/>
        </w:rPr>
        <w:t>s</w:t>
      </w:r>
      <w:r w:rsidR="00D021D9" w:rsidRPr="008D1FAC">
        <w:rPr>
          <w:rStyle w:val="l-L2Char"/>
          <w:rFonts w:ascii="Verdana" w:hAnsi="Verdana"/>
          <w:sz w:val="20"/>
          <w:szCs w:val="20"/>
          <w:u w:val="none"/>
        </w:rPr>
        <w:t> </w:t>
      </w:r>
      <w:r w:rsidR="00DE5AF1" w:rsidRPr="008D1FAC">
        <w:rPr>
          <w:rStyle w:val="l-L2Char"/>
          <w:rFonts w:ascii="Verdana" w:hAnsi="Verdana"/>
          <w:sz w:val="20"/>
          <w:szCs w:val="20"/>
          <w:u w:val="none"/>
        </w:rPr>
        <w:t>DPH</w:t>
      </w:r>
      <w:r w:rsidR="00D021D9" w:rsidRPr="008D1FAC">
        <w:rPr>
          <w:rStyle w:val="l-L2Char"/>
          <w:rFonts w:ascii="Verdana" w:hAnsi="Verdana"/>
          <w:sz w:val="20"/>
          <w:szCs w:val="20"/>
          <w:u w:val="none"/>
        </w:rPr>
        <w:t>)</w:t>
      </w:r>
      <w:r w:rsidR="00DE5AF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 DPH bude účtována v příslušné výši stanovené zákonem.</w:t>
      </w:r>
    </w:p>
    <w:p w:rsidR="00000000" w:rsidRPr="005F4AD8" w:rsidRDefault="006B7C3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ins w:id="6" w:author="podebradskyj" w:date="2015-08-28T11:57:00Z"/>
          <w:rStyle w:val="l-L2Char"/>
          <w:rFonts w:ascii="Verdana" w:hAnsi="Verdana"/>
          <w:b w:val="0"/>
          <w:sz w:val="20"/>
          <w:szCs w:val="20"/>
          <w:u w:val="none"/>
          <w:rPrChange w:id="7" w:author="podebradskyj" w:date="2015-08-28T13:27:00Z">
            <w:rPr>
              <w:ins w:id="8" w:author="podebradskyj" w:date="2015-08-28T11:57:00Z"/>
              <w:rStyle w:val="l-L2Char"/>
              <w:rFonts w:ascii="Verdana" w:hAnsi="Verdana"/>
              <w:b w:val="0"/>
              <w:sz w:val="20"/>
              <w:szCs w:val="20"/>
              <w:u w:val="none"/>
            </w:rPr>
          </w:rPrChange>
        </w:rPr>
        <w:pPrChange w:id="9" w:author="podebradskyj" w:date="2015-08-28T11:59:00Z">
          <w:pPr>
            <w:pStyle w:val="l-L1"/>
            <w:keepNext w:val="0"/>
            <w:numPr>
              <w:ilvl w:val="1"/>
            </w:numPr>
            <w:tabs>
              <w:tab w:val="num" w:pos="737"/>
            </w:tabs>
            <w:spacing w:before="120" w:after="120"/>
            <w:ind w:left="737" w:hanging="737"/>
            <w:jc w:val="both"/>
          </w:pPr>
        </w:pPrChange>
      </w:pPr>
      <w:ins w:id="10" w:author="podebradskyj" w:date="2015-08-28T11:59:00Z">
        <w:r w:rsidRPr="005F4AD8">
          <w:rPr>
            <w:rFonts w:ascii="Verdana" w:hAnsi="Verdana"/>
            <w:b w:val="0"/>
            <w:u w:val="none"/>
            <w:rPrChange w:id="11" w:author="podebradskyj" w:date="2015-08-28T13:27:00Z">
              <w:rPr>
                <w:rFonts w:ascii="Arial" w:hAnsi="Arial"/>
              </w:rPr>
            </w:rPrChange>
          </w:rPr>
          <w:t xml:space="preserve">Cena za </w:t>
        </w:r>
      </w:ins>
      <w:ins w:id="12" w:author="podebradskyj" w:date="2015-08-28T13:21:00Z">
        <w:r w:rsidR="009C5285" w:rsidRPr="005F4AD8">
          <w:rPr>
            <w:rFonts w:ascii="Verdana" w:hAnsi="Verdana"/>
            <w:b w:val="0"/>
            <w:u w:val="none"/>
            <w:rPrChange w:id="13" w:author="podebradskyj" w:date="2015-08-28T13:27:00Z">
              <w:rPr>
                <w:b w:val="0"/>
                <w:u w:val="none"/>
              </w:rPr>
            </w:rPrChange>
          </w:rPr>
          <w:t>dílo</w:t>
        </w:r>
      </w:ins>
      <w:ins w:id="14" w:author="podebradskyj" w:date="2015-08-28T11:59:00Z">
        <w:r w:rsidRPr="005F4AD8">
          <w:rPr>
            <w:rFonts w:ascii="Verdana" w:hAnsi="Verdana"/>
            <w:b w:val="0"/>
            <w:u w:val="none"/>
            <w:rPrChange w:id="15" w:author="podebradskyj" w:date="2015-08-28T13:27:00Z">
              <w:rPr>
                <w:rFonts w:ascii="Arial" w:hAnsi="Arial"/>
              </w:rPr>
            </w:rPrChange>
          </w:rPr>
          <w:t xml:space="preserve"> byla stanovena do fakturačních celků následovně: 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  <w:tblPrChange w:id="16" w:author="podebradskyj" w:date="2015-08-28T11:58:00Z">
          <w:tblPr>
            <w:tblW w:w="5000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</w:tblPrChange>
      </w:tblPr>
      <w:tblGrid>
        <w:gridCol w:w="1974"/>
        <w:gridCol w:w="1023"/>
        <w:gridCol w:w="1312"/>
        <w:gridCol w:w="1608"/>
        <w:gridCol w:w="1027"/>
        <w:gridCol w:w="1027"/>
        <w:gridCol w:w="1523"/>
        <w:tblGridChange w:id="17">
          <w:tblGrid>
            <w:gridCol w:w="1972"/>
            <w:gridCol w:w="1023"/>
            <w:gridCol w:w="1312"/>
            <w:gridCol w:w="1608"/>
            <w:gridCol w:w="1027"/>
            <w:gridCol w:w="1027"/>
            <w:gridCol w:w="1525"/>
          </w:tblGrid>
        </w:tblGridChange>
      </w:tblGrid>
      <w:tr w:rsidR="00951D75" w:rsidRPr="002319EB" w:rsidTr="00951D75">
        <w:trPr>
          <w:cantSplit/>
          <w:trHeight w:val="333"/>
          <w:ins w:id="18" w:author="podebradskyj" w:date="2015-08-28T11:57:00Z"/>
          <w:trPrChange w:id="19" w:author="podebradskyj" w:date="2015-08-28T11:58:00Z">
            <w:trPr>
              <w:cantSplit/>
              <w:trHeight w:val="333"/>
            </w:trPr>
          </w:trPrChange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0" w:author="podebradskyj" w:date="2015-08-28T11:58:00Z">
              <w:tcPr>
                <w:tcW w:w="1038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21" w:author="podebradskyj" w:date="2015-08-28T11:57:00Z"/>
                <w:rFonts w:ascii="Verdana" w:hAnsi="Verdana" w:cs="Arial"/>
                <w:b/>
                <w:sz w:val="20"/>
              </w:rPr>
            </w:pPr>
            <w:ins w:id="22" w:author="podebradskyj" w:date="2015-08-28T11:57:00Z">
              <w:r w:rsidRPr="002319EB">
                <w:rPr>
                  <w:rFonts w:ascii="Verdana" w:hAnsi="Verdana" w:cs="Arial"/>
                  <w:b/>
                  <w:sz w:val="20"/>
                </w:rPr>
                <w:t xml:space="preserve">Část </w:t>
              </w:r>
            </w:ins>
          </w:p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23" w:author="podebradskyj" w:date="2015-08-28T11:57:00Z"/>
                <w:rFonts w:ascii="Verdana" w:hAnsi="Verdana" w:cs="Arial"/>
                <w:sz w:val="20"/>
              </w:rPr>
            </w:pPr>
            <w:ins w:id="24" w:author="podebradskyj" w:date="2015-08-28T11:57:00Z">
              <w:r w:rsidRPr="002319EB">
                <w:rPr>
                  <w:rFonts w:ascii="Verdana" w:hAnsi="Verdana" w:cs="Arial"/>
                  <w:b/>
                  <w:sz w:val="20"/>
                </w:rPr>
                <w:t>3</w:t>
              </w:r>
            </w:ins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" w:author="podebradskyj" w:date="2015-08-28T11:58:00Z">
              <w:tcPr>
                <w:tcW w:w="2618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26" w:author="podebradskyj" w:date="2015-08-28T11:57:00Z"/>
                <w:rFonts w:ascii="Verdana" w:hAnsi="Verdana" w:cs="Arial"/>
                <w:sz w:val="20"/>
              </w:rPr>
            </w:pPr>
            <w:ins w:id="27" w:author="podebradskyj" w:date="2015-08-28T11:57:00Z">
              <w:r w:rsidRPr="002319EB">
                <w:rPr>
                  <w:rFonts w:ascii="Verdana" w:hAnsi="Verdana" w:cs="Arial"/>
                  <w:sz w:val="20"/>
                </w:rPr>
                <w:t>Kč bez DPH</w:t>
              </w:r>
            </w:ins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8" w:author="podebradskyj" w:date="2015-08-28T11:58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29" w:author="podebradskyj" w:date="2015-08-28T11:57:00Z"/>
                <w:rFonts w:ascii="Verdana" w:hAnsi="Verdana" w:cs="Arial"/>
                <w:sz w:val="20"/>
              </w:rPr>
            </w:pPr>
            <w:ins w:id="30" w:author="podebradskyj" w:date="2015-08-28T11:57:00Z">
              <w:r w:rsidRPr="002319EB">
                <w:rPr>
                  <w:rFonts w:ascii="Verdana" w:hAnsi="Verdana" w:cs="Arial"/>
                  <w:sz w:val="20"/>
                </w:rPr>
                <w:t>DPH</w:t>
              </w:r>
            </w:ins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1" w:author="podebradskyj" w:date="2015-08-28T11:58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32" w:author="podebradskyj" w:date="2015-08-28T11:57:00Z"/>
                <w:rFonts w:ascii="Verdana" w:hAnsi="Verdana" w:cs="Arial"/>
                <w:sz w:val="20"/>
              </w:rPr>
            </w:pPr>
            <w:ins w:id="33" w:author="podebradskyj" w:date="2015-08-28T11:57:00Z">
              <w:r w:rsidRPr="002319EB">
                <w:rPr>
                  <w:rFonts w:ascii="Verdana" w:hAnsi="Verdana" w:cs="Arial"/>
                  <w:sz w:val="20"/>
                </w:rPr>
                <w:t>Kč s DPH</w:t>
              </w:r>
            </w:ins>
          </w:p>
        </w:tc>
      </w:tr>
      <w:tr w:rsidR="00951D75" w:rsidRPr="002319EB" w:rsidTr="00951D75">
        <w:trPr>
          <w:cantSplit/>
          <w:trHeight w:val="458"/>
          <w:ins w:id="34" w:author="podebradskyj" w:date="2015-08-28T11:57:00Z"/>
          <w:trPrChange w:id="35" w:author="podebradskyj" w:date="2015-08-28T11:58:00Z">
            <w:trPr>
              <w:cantSplit/>
              <w:trHeight w:val="458"/>
            </w:trPr>
          </w:trPrChange>
        </w:trPr>
        <w:tc>
          <w:tcPr>
            <w:tcW w:w="10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6" w:author="podebradskyj" w:date="2015-08-28T11:58:00Z">
              <w:tcPr>
                <w:tcW w:w="1038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951D75" w:rsidRPr="002319EB" w:rsidRDefault="00951D75" w:rsidP="00951D75">
            <w:pPr>
              <w:rPr>
                <w:ins w:id="37" w:author="podebradskyj" w:date="2015-08-28T11:57:00Z"/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" w:author="podebradskyj" w:date="2015-08-28T11:58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00000" w:rsidRDefault="00951D75">
            <w:pPr>
              <w:pStyle w:val="Zkladntextodsazen2"/>
              <w:spacing w:line="240" w:lineRule="auto"/>
              <w:ind w:left="11" w:firstLine="0"/>
              <w:jc w:val="center"/>
              <w:rPr>
                <w:ins w:id="39" w:author="podebradskyj" w:date="2015-08-28T11:57:00Z"/>
                <w:rFonts w:ascii="Verdana" w:hAnsi="Verdana" w:cs="Arial"/>
                <w:sz w:val="20"/>
              </w:rPr>
              <w:pPrChange w:id="40" w:author="podebradskyj" w:date="2015-08-28T13:22:00Z">
                <w:pPr>
                  <w:pStyle w:val="Zkladntextodsazen2"/>
                  <w:spacing w:line="240" w:lineRule="auto"/>
                  <w:ind w:left="0"/>
                  <w:jc w:val="center"/>
                </w:pPr>
              </w:pPrChange>
            </w:pPr>
            <w:ins w:id="41" w:author="podebradskyj" w:date="2015-08-28T11:57:00Z">
              <w:r w:rsidRPr="002319EB">
                <w:rPr>
                  <w:rFonts w:ascii="Verdana" w:hAnsi="Verdana" w:cs="Arial"/>
                  <w:sz w:val="20"/>
                </w:rPr>
                <w:t xml:space="preserve">Geodet. </w:t>
              </w:r>
              <w:proofErr w:type="gramStart"/>
              <w:r w:rsidRPr="002319EB">
                <w:rPr>
                  <w:rFonts w:ascii="Verdana" w:hAnsi="Verdana" w:cs="Arial"/>
                  <w:sz w:val="20"/>
                </w:rPr>
                <w:t>práce</w:t>
              </w:r>
              <w:proofErr w:type="gramEnd"/>
            </w:ins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2" w:author="podebradskyj" w:date="2015-08-28T11:58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43" w:author="podebradskyj" w:date="2015-08-28T11:57:00Z"/>
                <w:rFonts w:ascii="Verdana" w:hAnsi="Verdana" w:cs="Arial"/>
                <w:sz w:val="20"/>
              </w:rPr>
            </w:pPr>
            <w:ins w:id="44" w:author="podebradskyj" w:date="2015-08-28T11:57:00Z">
              <w:r w:rsidRPr="002319EB">
                <w:rPr>
                  <w:rFonts w:ascii="Verdana" w:hAnsi="Verdana" w:cs="Arial"/>
                  <w:sz w:val="20"/>
                </w:rPr>
                <w:t>Projekční práce</w:t>
              </w:r>
            </w:ins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5" w:author="podebradskyj" w:date="2015-08-28T11:58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46" w:author="podebradskyj" w:date="2015-08-28T11:57:00Z"/>
                <w:rFonts w:ascii="Verdana" w:hAnsi="Verdana" w:cs="Arial"/>
                <w:sz w:val="20"/>
              </w:rPr>
            </w:pPr>
            <w:ins w:id="47" w:author="podebradskyj" w:date="2015-08-28T11:57:00Z">
              <w:r w:rsidRPr="002319EB">
                <w:rPr>
                  <w:rFonts w:ascii="Verdana" w:hAnsi="Verdana" w:cs="Arial"/>
                  <w:sz w:val="20"/>
                </w:rPr>
                <w:t>Projednání dokumentací</w:t>
              </w:r>
            </w:ins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8" w:author="podebradskyj" w:date="2015-08-28T11:58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49" w:author="podebradskyj" w:date="2015-08-28T11:57:00Z"/>
                <w:rFonts w:ascii="Verdana" w:hAnsi="Verdana" w:cs="Arial"/>
                <w:sz w:val="20"/>
              </w:rPr>
            </w:pPr>
            <w:ins w:id="50" w:author="podebradskyj" w:date="2015-08-28T11:57:00Z">
              <w:r w:rsidRPr="002319EB">
                <w:rPr>
                  <w:rFonts w:ascii="Verdana" w:hAnsi="Verdana" w:cs="Arial"/>
                  <w:sz w:val="20"/>
                </w:rPr>
                <w:t>Celkem</w:t>
              </w:r>
            </w:ins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1" w:author="podebradskyj" w:date="2015-08-28T11:58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52" w:author="podebradskyj" w:date="2015-08-28T11:57:00Z"/>
                <w:rFonts w:ascii="Verdana" w:hAnsi="Verdana" w:cs="Arial"/>
                <w:bCs/>
                <w:sz w:val="20"/>
              </w:rPr>
            </w:pPr>
            <w:ins w:id="53" w:author="podebradskyj" w:date="2015-08-28T11:57:00Z">
              <w:r w:rsidRPr="002319EB">
                <w:rPr>
                  <w:rFonts w:ascii="Verdana" w:hAnsi="Verdana" w:cs="Arial"/>
                  <w:bCs/>
                  <w:sz w:val="20"/>
                </w:rPr>
                <w:t>celkem</w:t>
              </w:r>
            </w:ins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4" w:author="podebradskyj" w:date="2015-08-28T11:58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jc w:val="center"/>
              <w:rPr>
                <w:ins w:id="55" w:author="podebradskyj" w:date="2015-08-28T11:57:00Z"/>
                <w:rFonts w:ascii="Verdana" w:hAnsi="Verdana" w:cs="Arial"/>
                <w:b/>
                <w:bCs/>
                <w:sz w:val="20"/>
              </w:rPr>
            </w:pPr>
            <w:ins w:id="56" w:author="podebradskyj" w:date="2015-08-28T11:57:00Z">
              <w:r w:rsidRPr="002319EB">
                <w:rPr>
                  <w:rFonts w:ascii="Verdana" w:hAnsi="Verdana" w:cs="Arial"/>
                  <w:b/>
                  <w:bCs/>
                  <w:sz w:val="20"/>
                </w:rPr>
                <w:t>Celkem</w:t>
              </w:r>
            </w:ins>
          </w:p>
        </w:tc>
      </w:tr>
      <w:tr w:rsidR="00951D75" w:rsidRPr="002319EB" w:rsidTr="00951D75">
        <w:trPr>
          <w:trHeight w:val="492"/>
          <w:ins w:id="57" w:author="podebradskyj" w:date="2015-08-28T11:57:00Z"/>
          <w:trPrChange w:id="58" w:author="podebradskyj" w:date="2015-08-28T11:58:00Z">
            <w:trPr>
              <w:trHeight w:val="492"/>
            </w:trPr>
          </w:trPrChange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9" w:author="podebradskyj" w:date="2015-08-28T11:58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000000" w:rsidRDefault="00951D75">
            <w:pPr>
              <w:pStyle w:val="Zkladntextodsazen2"/>
              <w:spacing w:after="0" w:line="240" w:lineRule="auto"/>
              <w:ind w:left="0" w:firstLine="0"/>
              <w:jc w:val="center"/>
              <w:rPr>
                <w:ins w:id="60" w:author="podebradskyj" w:date="2015-08-28T11:57:00Z"/>
                <w:rFonts w:ascii="Verdana" w:hAnsi="Verdana" w:cs="Arial"/>
                <w:bCs/>
                <w:sz w:val="20"/>
              </w:rPr>
              <w:pPrChange w:id="61" w:author="podebradskyj" w:date="2015-08-28T11:57:00Z">
                <w:pPr>
                  <w:pStyle w:val="Zkladntextodsazen2"/>
                  <w:spacing w:after="0" w:line="240" w:lineRule="auto"/>
                  <w:ind w:left="0"/>
                  <w:jc w:val="center"/>
                </w:pPr>
              </w:pPrChange>
            </w:pPr>
            <w:ins w:id="62" w:author="podebradskyj" w:date="2015-08-28T11:57:00Z">
              <w:r w:rsidRPr="002319EB">
                <w:rPr>
                  <w:rFonts w:ascii="Verdana" w:hAnsi="Verdana"/>
                  <w:sz w:val="20"/>
                </w:rPr>
                <w:t xml:space="preserve">Projekt doplnění a vegetačních úprav stávající zeleně LBK 27 (19) </w:t>
              </w:r>
              <w:proofErr w:type="gramStart"/>
              <w:r w:rsidRPr="002319EB">
                <w:rPr>
                  <w:rFonts w:ascii="Verdana" w:hAnsi="Verdana"/>
                  <w:sz w:val="20"/>
                </w:rPr>
                <w:t>k.</w:t>
              </w:r>
              <w:proofErr w:type="spellStart"/>
              <w:r w:rsidRPr="002319EB">
                <w:rPr>
                  <w:rFonts w:ascii="Verdana" w:hAnsi="Verdana"/>
                  <w:sz w:val="20"/>
                </w:rPr>
                <w:t>ú</w:t>
              </w:r>
              <w:proofErr w:type="spellEnd"/>
              <w:r w:rsidRPr="002319EB">
                <w:rPr>
                  <w:rFonts w:ascii="Verdana" w:hAnsi="Verdana"/>
                  <w:sz w:val="20"/>
                </w:rPr>
                <w:t>.</w:t>
              </w:r>
              <w:proofErr w:type="gramEnd"/>
              <w:r w:rsidRPr="002319EB">
                <w:rPr>
                  <w:rFonts w:ascii="Verdana" w:hAnsi="Verdana"/>
                  <w:sz w:val="20"/>
                </w:rPr>
                <w:t xml:space="preserve"> </w:t>
              </w:r>
              <w:proofErr w:type="spellStart"/>
              <w:r w:rsidRPr="002319EB">
                <w:rPr>
                  <w:rFonts w:ascii="Verdana" w:hAnsi="Verdana"/>
                  <w:sz w:val="20"/>
                </w:rPr>
                <w:t>Škvorec</w:t>
              </w:r>
              <w:proofErr w:type="spellEnd"/>
            </w:ins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3" w:author="podebradskyj" w:date="2015-08-28T11:58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00000" w:rsidRDefault="00951D75">
            <w:pPr>
              <w:pStyle w:val="Zkladntextodsazen2"/>
              <w:spacing w:line="240" w:lineRule="auto"/>
              <w:ind w:left="0"/>
              <w:rPr>
                <w:ins w:id="64" w:author="podebradskyj" w:date="2015-08-28T11:57:00Z"/>
                <w:rFonts w:ascii="Verdana" w:hAnsi="Verdana" w:cs="Arial"/>
                <w:sz w:val="20"/>
              </w:rPr>
            </w:pPr>
            <w:ins w:id="65" w:author="podebradskyj" w:date="2015-08-28T11:57:00Z">
              <w:r w:rsidRPr="002319EB">
                <w:rPr>
                  <w:rFonts w:ascii="Verdana" w:hAnsi="Verdana" w:cs="Arial"/>
                  <w:sz w:val="20"/>
                </w:rPr>
                <w:t>x</w:t>
              </w:r>
            </w:ins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6" w:author="podebradskyj" w:date="2015-08-28T11:58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67" w:author="podebradskyj" w:date="2015-08-28T11:57:00Z"/>
                <w:rFonts w:ascii="Verdana" w:hAnsi="Verdana" w:cs="Arial"/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8" w:author="podebradskyj" w:date="2015-08-28T11:58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69" w:author="podebradskyj" w:date="2015-08-28T11:57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0" w:author="podebradskyj" w:date="2015-08-28T11:58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71" w:author="podebradskyj" w:date="2015-08-28T11:57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2" w:author="podebradskyj" w:date="2015-08-28T11:58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73" w:author="podebradskyj" w:date="2015-08-28T11:57:00Z"/>
                <w:rFonts w:ascii="Verdana" w:hAnsi="Verdana" w:cs="Arial"/>
                <w:sz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4" w:author="podebradskyj" w:date="2015-08-28T11:58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75" w:author="podebradskyj" w:date="2015-08-28T11:57:00Z"/>
                <w:rFonts w:ascii="Verdana" w:hAnsi="Verdana" w:cs="Arial"/>
                <w:sz w:val="20"/>
              </w:rPr>
            </w:pPr>
          </w:p>
        </w:tc>
      </w:tr>
      <w:tr w:rsidR="00951D75" w:rsidRPr="002319EB" w:rsidTr="00951D75">
        <w:trPr>
          <w:trHeight w:val="492"/>
          <w:ins w:id="76" w:author="podebradskyj" w:date="2015-08-28T11:57:00Z"/>
          <w:trPrChange w:id="77" w:author="podebradskyj" w:date="2015-08-28T11:58:00Z">
            <w:trPr>
              <w:trHeight w:val="492"/>
            </w:trPr>
          </w:trPrChange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8" w:author="podebradskyj" w:date="2015-08-28T11:58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951D75" w:rsidRPr="002319EB" w:rsidRDefault="00951D75" w:rsidP="00951D75">
            <w:pPr>
              <w:pStyle w:val="Zkladntextodsazen2"/>
              <w:spacing w:after="0" w:line="240" w:lineRule="auto"/>
              <w:ind w:left="0"/>
              <w:jc w:val="center"/>
              <w:rPr>
                <w:ins w:id="79" w:author="podebradskyj" w:date="2015-08-28T11:57:00Z"/>
                <w:rFonts w:ascii="Verdana" w:hAnsi="Verdana" w:cs="Arial"/>
                <w:b/>
                <w:bCs/>
                <w:sz w:val="20"/>
              </w:rPr>
            </w:pPr>
            <w:ins w:id="80" w:author="podebradskyj" w:date="2015-08-28T11:57:00Z">
              <w:r w:rsidRPr="002319EB">
                <w:rPr>
                  <w:rFonts w:ascii="Verdana" w:hAnsi="Verdana" w:cs="Arial"/>
                  <w:b/>
                  <w:bCs/>
                  <w:sz w:val="20"/>
                </w:rPr>
                <w:t xml:space="preserve">C e l k e m </w:t>
              </w:r>
            </w:ins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1" w:author="podebradskyj" w:date="2015-08-28T11:58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82" w:author="podebradskyj" w:date="2015-08-28T11:57:00Z"/>
                <w:rFonts w:ascii="Verdana" w:hAnsi="Verdana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3" w:author="podebradskyj" w:date="2015-08-28T11:58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84" w:author="podebradskyj" w:date="2015-08-28T11:57:00Z"/>
                <w:rFonts w:ascii="Verdana" w:hAnsi="Verdana" w:cs="Arial"/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5" w:author="podebradskyj" w:date="2015-08-28T11:58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86" w:author="podebradskyj" w:date="2015-08-28T11:57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7" w:author="podebradskyj" w:date="2015-08-28T11:58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88" w:author="podebradskyj" w:date="2015-08-28T11:57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9" w:author="podebradskyj" w:date="2015-08-28T11:58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90" w:author="podebradskyj" w:date="2015-08-28T11:57:00Z"/>
                <w:rFonts w:ascii="Verdana" w:hAnsi="Verdana" w:cs="Arial"/>
                <w:sz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1" w:author="podebradskyj" w:date="2015-08-28T11:58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951D75" w:rsidRPr="002319EB" w:rsidRDefault="00951D75" w:rsidP="00951D75">
            <w:pPr>
              <w:pStyle w:val="Zkladntextodsazen2"/>
              <w:spacing w:line="240" w:lineRule="auto"/>
              <w:ind w:left="0"/>
              <w:rPr>
                <w:ins w:id="92" w:author="podebradskyj" w:date="2015-08-28T11:57:00Z"/>
                <w:rFonts w:ascii="Verdana" w:hAnsi="Verdana" w:cs="Arial"/>
                <w:sz w:val="20"/>
              </w:rPr>
            </w:pPr>
          </w:p>
        </w:tc>
      </w:tr>
    </w:tbl>
    <w:p w:rsidR="00000000" w:rsidRDefault="005F4AD8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Verdana" w:hAnsi="Verdana"/>
          <w:b w:val="0"/>
          <w:snapToGrid w:val="0"/>
          <w:sz w:val="20"/>
          <w:szCs w:val="20"/>
          <w:u w:val="none"/>
          <w:lang w:eastAsia="cs-CZ"/>
        </w:rPr>
        <w:pPrChange w:id="93" w:author="podebradskyj" w:date="2015-08-28T11:57:00Z">
          <w:pPr>
            <w:pStyle w:val="l-L1"/>
            <w:keepNext w:val="0"/>
            <w:numPr>
              <w:ilvl w:val="1"/>
            </w:numPr>
            <w:tabs>
              <w:tab w:val="num" w:pos="737"/>
            </w:tabs>
            <w:spacing w:before="120" w:after="120"/>
            <w:ind w:left="737" w:hanging="737"/>
            <w:jc w:val="both"/>
          </w:pPr>
        </w:pPrChange>
      </w:pPr>
    </w:p>
    <w:p w:rsidR="00C30DBF" w:rsidRPr="008D1FAC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 xml:space="preserve">Objednatel neposkytuje zálohy a zhotoviteli nepřísluší během </w:t>
      </w:r>
      <w:r w:rsidR="00F55456" w:rsidRPr="008D1FAC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přiměřená část </w:t>
      </w:r>
      <w:r w:rsidR="00C1681E" w:rsidRPr="008D1FAC">
        <w:rPr>
          <w:rFonts w:ascii="Verdana" w:hAnsi="Verdana"/>
          <w:b w:val="0"/>
          <w:sz w:val="20"/>
          <w:szCs w:val="20"/>
          <w:u w:val="none"/>
        </w:rPr>
        <w:t>ceny s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 přihlédnutím k vynaloženým nákladům.  </w:t>
      </w:r>
    </w:p>
    <w:p w:rsidR="0005524A" w:rsidRPr="008D1FAC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Cena za Plnění se hradí na základě faktury, kterou z</w:t>
      </w:r>
      <w:r w:rsidR="0005524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hotovitel předloží objednateli </w:t>
      </w:r>
      <w:r w:rsidR="006B008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provedení 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B008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 řádném převzetí </w:t>
      </w:r>
      <w:r w:rsidR="004932C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5524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B55DF" w:rsidRPr="008D1FAC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Cena </w:t>
      </w:r>
      <w:r w:rsidR="003D4D1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B55D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po dobu </w:t>
      </w:r>
      <w:r w:rsidR="003D4D1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účinnosti smlouvy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neměnná a závazná</w:t>
      </w:r>
      <w:r w:rsidR="008B55D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708A3" w:rsidRPr="008D1FAC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její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úhradou.</w:t>
      </w:r>
    </w:p>
    <w:p w:rsidR="00532A42" w:rsidRPr="008D1FAC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Splatnost faktury je 30 dnů ode dne jejího obdržení</w:t>
      </w:r>
      <w:r w:rsidR="00B5642E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 F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aktura musí obsahovat náležitosti stanovené v § </w:t>
      </w:r>
      <w:r w:rsidR="00B87A9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435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AA703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 a jako daňový doklad i náležitosti stanovené v § 28 zákona č.</w:t>
      </w:r>
      <w:r w:rsidR="00E26CC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D1FAC">
        <w:rPr>
          <w:rStyle w:val="l-L2Char"/>
          <w:rFonts w:ascii="Verdana" w:hAnsi="Verdana"/>
          <w:sz w:val="20"/>
          <w:szCs w:val="20"/>
        </w:rPr>
        <w:t xml:space="preserve">235/2004 Sb., o dani z přidané hodnoty, ve znění pozdějších předpisů. 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ins w:id="94" w:author="podebradskyj" w:date="2015-08-28T13:22:00Z"/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000000" w:rsidRDefault="005F4AD8">
      <w:pPr>
        <w:pStyle w:val="l-L1"/>
        <w:numPr>
          <w:ilvl w:val="0"/>
          <w:numId w:val="0"/>
        </w:numPr>
        <w:ind w:left="4395"/>
        <w:jc w:val="left"/>
        <w:rPr>
          <w:rStyle w:val="l-L2Char"/>
          <w:rFonts w:ascii="Verdana" w:hAnsi="Verdana"/>
          <w:b w:val="0"/>
          <w:snapToGrid w:val="0"/>
          <w:sz w:val="20"/>
          <w:szCs w:val="20"/>
          <w:u w:val="none"/>
          <w:lang w:eastAsia="cs-CZ"/>
        </w:rPr>
        <w:pPrChange w:id="95" w:author="podebradskyj" w:date="2015-08-28T13:22:00Z">
          <w:pPr>
            <w:pStyle w:val="l-L1"/>
            <w:keepNext w:val="0"/>
            <w:numPr>
              <w:ilvl w:val="1"/>
            </w:numPr>
            <w:tabs>
              <w:tab w:val="num" w:pos="737"/>
            </w:tabs>
            <w:spacing w:before="120" w:after="120"/>
            <w:ind w:left="737" w:hanging="737"/>
            <w:jc w:val="both"/>
          </w:pPr>
        </w:pPrChange>
      </w:pPr>
    </w:p>
    <w:p w:rsidR="008E7C88" w:rsidRPr="008D1FAC" w:rsidRDefault="008E7C88" w:rsidP="0005675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br/>
      </w:r>
      <w:r w:rsidR="000203F2" w:rsidRPr="008D1FAC">
        <w:rPr>
          <w:rFonts w:ascii="Verdana" w:hAnsi="Verdana"/>
          <w:sz w:val="20"/>
          <w:szCs w:val="20"/>
        </w:rPr>
        <w:t>Záruka za jakost a vady</w:t>
      </w:r>
    </w:p>
    <w:p w:rsidR="00C52BAE" w:rsidRPr="008D1FAC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objednateli poskytuje záruku za jakost předaného </w:t>
      </w:r>
      <w:r w:rsidR="008C126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012B64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zejména zaručuje, </w:t>
      </w:r>
      <w:r w:rsidR="00380D9B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že Plnění</w:t>
      </w:r>
      <w:r w:rsidR="00380D9B" w:rsidRPr="008D1FAC">
        <w:rPr>
          <w:rFonts w:ascii="Verdana" w:hAnsi="Verdana"/>
          <w:b w:val="0"/>
          <w:sz w:val="20"/>
          <w:szCs w:val="20"/>
          <w:u w:val="none"/>
        </w:rPr>
        <w:t xml:space="preserve"> bude způsobilé k užití pro účel stanovený v této smlouvě</w:t>
      </w:r>
      <w:r w:rsidR="00C52BAE" w:rsidRPr="008D1FAC">
        <w:rPr>
          <w:rFonts w:ascii="Verdana" w:hAnsi="Verdana"/>
          <w:b w:val="0"/>
          <w:sz w:val="20"/>
          <w:szCs w:val="20"/>
          <w:u w:val="none"/>
        </w:rPr>
        <w:t>,</w:t>
      </w:r>
      <w:r w:rsidR="00380D9B" w:rsidRPr="008D1FAC">
        <w:rPr>
          <w:rFonts w:ascii="Verdana" w:hAnsi="Verdana"/>
          <w:b w:val="0"/>
          <w:sz w:val="20"/>
          <w:szCs w:val="20"/>
          <w:u w:val="none"/>
        </w:rPr>
        <w:t xml:space="preserve"> zachová si touto smlouvou stanovené vlastnosti</w:t>
      </w:r>
      <w:r w:rsidR="00C52BAE" w:rsidRPr="008D1FAC">
        <w:rPr>
          <w:rFonts w:ascii="Verdana" w:hAnsi="Verdana"/>
          <w:b w:val="0"/>
          <w:sz w:val="20"/>
          <w:szCs w:val="20"/>
          <w:u w:val="none"/>
        </w:rPr>
        <w:t xml:space="preserve"> a bude odpovídat požadavkům platných právních předpisů a norem.</w:t>
      </w:r>
    </w:p>
    <w:p w:rsidR="005844C4" w:rsidRPr="008D1FAC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Záruka</w:t>
      </w:r>
      <w:r w:rsidR="00F27BA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jakost </w:t>
      </w:r>
      <w:r w:rsidR="00A95F2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trvá </w:t>
      </w:r>
      <w:r w:rsidR="008C126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5 let o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d</w:t>
      </w:r>
      <w:r w:rsidR="005A004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e dne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A004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poskytnutí poslední části Plnění dle této smlouvy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A5084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A50845" w:rsidRPr="008D1FAC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Záruka se vztahuje na veškeré vady </w:t>
      </w:r>
      <w:r w:rsidR="005844C4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Plnění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:rsidR="00C467FD" w:rsidRPr="008D1FAC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bookmarkStart w:id="96" w:name="_Ref376528927"/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</w:t>
      </w:r>
      <w:r w:rsidR="00443C7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ady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 odstranit</w:t>
      </w:r>
      <w:r w:rsidR="00443C7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bezplatně v dohodnuté lhůtě, nejpozději do 30 dnů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od doručení reklamace</w:t>
      </w:r>
      <w:r w:rsidR="00443C7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bookmarkEnd w:id="96"/>
      <w:r w:rsidR="00443C71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D037A" w:rsidRPr="008D1FAC" w:rsidRDefault="004D037A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br/>
        <w:t>Povinnost mlčenlivosti</w:t>
      </w:r>
    </w:p>
    <w:p w:rsidR="004D037A" w:rsidRPr="008D1FAC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="004D037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se zavazuje, zachovávat mlčenlivost o všech skutečnostech, o kterých se dozví od objednatele v souvislosti s plněním smlouvy</w:t>
      </w:r>
      <w:r w:rsidR="000D7597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</w:t>
      </w:r>
      <w:r w:rsidR="00CE4E2C" w:rsidRPr="008D1FAC">
        <w:rPr>
          <w:rFonts w:ascii="Verdana" w:hAnsi="Verdana"/>
          <w:b w:val="0"/>
          <w:sz w:val="20"/>
          <w:szCs w:val="20"/>
          <w:u w:val="none"/>
        </w:rPr>
        <w:t>a to zejména</w:t>
      </w:r>
      <w:r w:rsidR="000D7597" w:rsidRPr="008D1FAC">
        <w:rPr>
          <w:rFonts w:ascii="Verdana" w:hAnsi="Verdana"/>
          <w:b w:val="0"/>
          <w:sz w:val="20"/>
          <w:szCs w:val="20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8D1FAC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porušení povinnosti mlčenlivosti </w:t>
      </w:r>
      <w:r w:rsidR="001D32AC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dle předchozího odstavce je zhotovitel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povin</w:t>
      </w:r>
      <w:r w:rsidR="001D32AC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 uhradit objednateli smluvní pokutu ve výši 10 000,- Kč, a to za každý jednotlivý případ porušení </w:t>
      </w:r>
      <w:r w:rsidR="00455978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r w:rsidR="002538F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povinnosti.</w:t>
      </w:r>
    </w:p>
    <w:p w:rsidR="009D39E8" w:rsidRPr="008D1FAC" w:rsidRDefault="009D39E8" w:rsidP="005A0043">
      <w:pPr>
        <w:pStyle w:val="l-L1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br/>
      </w:r>
      <w:bookmarkStart w:id="97" w:name="_Ref376798291"/>
      <w:r w:rsidRPr="008D1FAC">
        <w:rPr>
          <w:rFonts w:ascii="Verdana" w:hAnsi="Verdana"/>
          <w:sz w:val="20"/>
          <w:szCs w:val="20"/>
        </w:rPr>
        <w:t>Licenční ujednání</w:t>
      </w:r>
      <w:bookmarkEnd w:id="97"/>
    </w:p>
    <w:p w:rsidR="009D39E8" w:rsidRPr="008D1FAC" w:rsidRDefault="009D39E8" w:rsidP="009D39E8">
      <w:pPr>
        <w:numPr>
          <w:ilvl w:val="1"/>
          <w:numId w:val="37"/>
        </w:numPr>
        <w:jc w:val="both"/>
        <w:rPr>
          <w:rFonts w:ascii="Verdana" w:hAnsi="Verdana"/>
          <w:sz w:val="20"/>
          <w:szCs w:val="20"/>
          <w:lang w:eastAsia="en-US"/>
        </w:rPr>
      </w:pPr>
      <w:r w:rsidRPr="008D1FAC">
        <w:rPr>
          <w:rFonts w:ascii="Verdana" w:hAnsi="Verdana"/>
          <w:sz w:val="20"/>
          <w:szCs w:val="20"/>
          <w:lang w:eastAsia="en-US"/>
        </w:rPr>
        <w:t xml:space="preserve">Vzhledem k tomu, že součástí </w:t>
      </w:r>
      <w:r w:rsidR="005A0043" w:rsidRPr="008D1FAC">
        <w:rPr>
          <w:rFonts w:ascii="Verdana" w:hAnsi="Verdana"/>
          <w:sz w:val="20"/>
          <w:szCs w:val="20"/>
          <w:lang w:eastAsia="en-US"/>
        </w:rPr>
        <w:t>P</w:t>
      </w:r>
      <w:r w:rsidRPr="008D1FAC">
        <w:rPr>
          <w:rFonts w:ascii="Verdana" w:hAnsi="Verdana"/>
          <w:sz w:val="20"/>
          <w:szCs w:val="20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8D1FAC">
        <w:rPr>
          <w:rFonts w:ascii="Verdana" w:hAnsi="Verdana"/>
          <w:sz w:val="20"/>
          <w:szCs w:val="20"/>
          <w:lang w:eastAsia="en-US"/>
        </w:rPr>
        <w:t>P</w:t>
      </w:r>
      <w:r w:rsidRPr="008D1FAC">
        <w:rPr>
          <w:rFonts w:ascii="Verdana" w:hAnsi="Verdana"/>
          <w:sz w:val="20"/>
          <w:szCs w:val="20"/>
          <w:lang w:eastAsia="en-US"/>
        </w:rPr>
        <w:t xml:space="preserve">lnění poskytována licence za podmínek sjednaných v tomto </w:t>
      </w:r>
      <w:fldSimple w:instr=" REF _Ref376798291 \r \h  \* MERGEFORMAT ">
        <w:r w:rsidR="005A0043" w:rsidRPr="008D1FAC">
          <w:rPr>
            <w:rFonts w:ascii="Verdana" w:hAnsi="Verdana"/>
            <w:sz w:val="20"/>
            <w:szCs w:val="20"/>
            <w:lang w:eastAsia="en-US"/>
          </w:rPr>
          <w:t>Čl. VIII</w:t>
        </w:r>
      </w:fldSimple>
      <w:r w:rsidRPr="008D1FAC">
        <w:rPr>
          <w:rFonts w:ascii="Verdana" w:hAnsi="Verdana"/>
          <w:sz w:val="20"/>
          <w:szCs w:val="20"/>
          <w:lang w:eastAsia="en-US"/>
        </w:rPr>
        <w:t xml:space="preserve">. </w:t>
      </w:r>
      <w:proofErr w:type="gramStart"/>
      <w:r w:rsidRPr="008D1FAC">
        <w:rPr>
          <w:rFonts w:ascii="Verdana" w:hAnsi="Verdana"/>
          <w:sz w:val="20"/>
          <w:szCs w:val="20"/>
          <w:lang w:eastAsia="en-US"/>
        </w:rPr>
        <w:t>smlouvy</w:t>
      </w:r>
      <w:proofErr w:type="gramEnd"/>
      <w:r w:rsidRPr="008D1FAC">
        <w:rPr>
          <w:rFonts w:ascii="Verdana" w:hAnsi="Verdana"/>
          <w:sz w:val="20"/>
          <w:szCs w:val="20"/>
          <w:lang w:eastAsia="en-US"/>
        </w:rPr>
        <w:t>.</w:t>
      </w:r>
    </w:p>
    <w:p w:rsidR="009D39E8" w:rsidRPr="008D1FA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:rsidR="009D39E8" w:rsidRPr="008D1FA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:rsidR="009D39E8" w:rsidRPr="008D1FA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 xml:space="preserve">Odměna za poskytnutí této licence je zahrnuta v ceně </w:t>
      </w:r>
      <w:r w:rsidR="005A0043" w:rsidRPr="008D1FAC">
        <w:rPr>
          <w:rFonts w:ascii="Verdana" w:hAnsi="Verdana"/>
          <w:b w:val="0"/>
          <w:sz w:val="20"/>
          <w:szCs w:val="20"/>
          <w:u w:val="none"/>
        </w:rPr>
        <w:t>Plnění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dle této smlouvy. </w:t>
      </w:r>
    </w:p>
    <w:p w:rsidR="009D39E8" w:rsidRPr="008D1FA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:rsidR="009D39E8" w:rsidRPr="008D1FA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lastRenderedPageBreak/>
        <w:t>Objednatel je oprávněn předmět ochrany upravit či jinak měnit, a to bez souhlasu zhotovitele.</w:t>
      </w:r>
    </w:p>
    <w:p w:rsidR="003C6C55" w:rsidRPr="008D1FAC" w:rsidRDefault="003C6C55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br/>
        <w:t>Smluvní pokuty</w:t>
      </w:r>
      <w:r w:rsidR="001640AC" w:rsidRPr="008D1FAC">
        <w:rPr>
          <w:rFonts w:ascii="Verdana" w:hAnsi="Verdana"/>
          <w:sz w:val="20"/>
          <w:szCs w:val="20"/>
        </w:rPr>
        <w:t>, náhrada škody</w:t>
      </w:r>
      <w:r w:rsidR="00024114" w:rsidRPr="008D1FAC">
        <w:rPr>
          <w:rFonts w:ascii="Verdana" w:hAnsi="Verdana"/>
          <w:sz w:val="20"/>
          <w:szCs w:val="20"/>
        </w:rPr>
        <w:t xml:space="preserve">, </w:t>
      </w:r>
      <w:r w:rsidRPr="008D1FAC">
        <w:rPr>
          <w:rFonts w:ascii="Verdana" w:hAnsi="Verdana"/>
          <w:sz w:val="20"/>
          <w:szCs w:val="20"/>
        </w:rPr>
        <w:t>odstoupení od smlouvy</w:t>
      </w:r>
      <w:r w:rsidR="00024114" w:rsidRPr="008D1FAC">
        <w:rPr>
          <w:rFonts w:ascii="Verdana" w:hAnsi="Verdana"/>
          <w:sz w:val="20"/>
          <w:szCs w:val="20"/>
        </w:rPr>
        <w:t xml:space="preserve"> a výpověď smlouvy</w:t>
      </w:r>
    </w:p>
    <w:p w:rsidR="00806017" w:rsidRPr="008D1FAC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Je-li zhotovitel v prodlení s</w:t>
      </w:r>
      <w:r w:rsidR="00F1588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předáním </w:t>
      </w:r>
      <w:r w:rsidR="00C467F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F1588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 jeho části v termínu dle </w:t>
      </w:r>
      <w:fldSimple w:instr=" REF _Ref376528450 \r \h  \* MERGEFORMAT ">
        <w:r w:rsidR="00F15883" w:rsidRPr="008D1FAC">
          <w:rPr>
            <w:rStyle w:val="l-L2Char"/>
            <w:rFonts w:ascii="Verdana" w:hAnsi="Verdana"/>
            <w:b w:val="0"/>
            <w:sz w:val="20"/>
            <w:szCs w:val="20"/>
            <w:u w:val="none"/>
          </w:rPr>
          <w:t>Čl. III</w:t>
        </w:r>
      </w:fldSimple>
      <w:r w:rsidR="00F1588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proofErr w:type="gramStart"/>
      <w:r w:rsidR="00F1588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proofErr w:type="gramEnd"/>
      <w:r w:rsidR="00F1588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smlouvy,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uhradí objednateli smluvní pokutu ve výši </w:t>
      </w:r>
      <w:r w:rsidR="00F1588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0,05% z ceny Díla či jeho části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</w:t>
      </w:r>
      <w:r w:rsidR="00F15883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byť i jen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započatý den prodlení.</w:t>
      </w:r>
    </w:p>
    <w:p w:rsidR="00666E0D" w:rsidRPr="008D1FAC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Je-li zhotovitel v prodlení s</w:t>
      </w:r>
      <w:r w:rsidR="00512DD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odstraněním</w:t>
      </w:r>
      <w:r w:rsidR="00512DD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vad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12DD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 či jeho části</w:t>
      </w:r>
      <w:r w:rsidR="00D5396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termínu dle odst. </w:t>
      </w:r>
      <w:proofErr w:type="gramStart"/>
      <w:r w:rsidR="006B7C3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begin"/>
      </w:r>
      <w:r w:rsidR="00D5396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REF _Ref376528927 \r \h </w:instrText>
      </w:r>
      <w:r w:rsidR="002954A2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\* MERGEFORMAT </w:instrText>
      </w:r>
      <w:r w:rsidR="006B7C3A" w:rsidRPr="008D1FAC">
        <w:rPr>
          <w:rStyle w:val="l-L2Char"/>
          <w:rFonts w:ascii="Verdana" w:hAnsi="Verdana"/>
          <w:b w:val="0"/>
          <w:sz w:val="20"/>
          <w:szCs w:val="20"/>
          <w:u w:val="none"/>
        </w:rPr>
      </w:r>
      <w:r w:rsidR="006B7C3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separate"/>
      </w:r>
      <w:r w:rsidR="00D5396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6.4</w:t>
      </w:r>
      <w:r w:rsidR="006B7C3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end"/>
      </w:r>
      <w:proofErr w:type="gramEnd"/>
      <w:r w:rsidR="00D5396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smlouvy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uhradí objednateli smluvní pokutu ve výši </w:t>
      </w:r>
      <w:r w:rsidR="00512DD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0,05 % z ceny takového Plnění či jeho části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 </w:t>
      </w:r>
      <w:r w:rsidR="00512DD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byť i jen započatý den prodlení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B713E" w:rsidRPr="008D1FAC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8D1FAC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</w:t>
      </w:r>
      <w:r w:rsidR="00024114" w:rsidRPr="008D1FAC">
        <w:rPr>
          <w:rFonts w:ascii="Verdana" w:hAnsi="Verdana"/>
          <w:b w:val="0"/>
          <w:sz w:val="20"/>
          <w:szCs w:val="20"/>
          <w:u w:val="none"/>
        </w:rPr>
        <w:t>s</w:t>
      </w:r>
      <w:r w:rsidRPr="008D1FAC">
        <w:rPr>
          <w:rFonts w:ascii="Verdana" w:hAnsi="Verdana"/>
          <w:b w:val="0"/>
          <w:sz w:val="20"/>
          <w:szCs w:val="20"/>
          <w:u w:val="none"/>
        </w:rPr>
        <w:t>mlouvy a není v prodlení, bránila-li jí v jejich splnění některá z</w:t>
      </w:r>
      <w:r w:rsidR="0095373F" w:rsidRPr="008D1FAC">
        <w:rPr>
          <w:rFonts w:ascii="Verdana" w:hAnsi="Verdana"/>
          <w:b w:val="0"/>
          <w:sz w:val="20"/>
          <w:szCs w:val="20"/>
          <w:u w:val="none"/>
        </w:rPr>
        <w:t> </w:t>
      </w:r>
      <w:r w:rsidRPr="008D1FAC">
        <w:rPr>
          <w:rFonts w:ascii="Verdana" w:hAnsi="Verdana"/>
          <w:b w:val="0"/>
          <w:sz w:val="20"/>
          <w:szCs w:val="20"/>
          <w:u w:val="none"/>
        </w:rPr>
        <w:t>překážek vylučujících povinnost k náhradě škody ve smyslu § 2913 odst. 2 občanského zákoníku.</w:t>
      </w:r>
      <w:r w:rsidR="004861C9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861C9" w:rsidRPr="008D1FAC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 případě, že zhotovitel bude v prodlení s plněním smlouvy</w:t>
      </w:r>
      <w:r w:rsidR="00DF6A49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:rsidR="00DF44DE" w:rsidRPr="008D1FAC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8D1FAC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ve vztahu k</w:t>
      </w:r>
      <w:r w:rsidR="00C467F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Plnění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před započetím poskytování </w:t>
      </w:r>
      <w:r w:rsidR="00C467F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95373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,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</w:t>
      </w:r>
      <w:r w:rsidR="0095373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dále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v případě, pokud nedojde k realizac</w:t>
      </w:r>
      <w:r w:rsidR="006C4AC4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i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8C1CE3">
        <w:rPr>
          <w:rStyle w:val="l-L2Char"/>
          <w:rFonts w:ascii="Verdana" w:hAnsi="Verdana"/>
          <w:b w:val="0"/>
          <w:sz w:val="20"/>
          <w:szCs w:val="20"/>
          <w:u w:val="none"/>
        </w:rPr>
        <w:t>služby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do </w:t>
      </w:r>
      <w:r w:rsidR="003267F5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10 let </w:t>
      </w:r>
      <w:proofErr w:type="spellStart"/>
      <w:r w:rsidR="003267F5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od</w:t>
      </w:r>
      <w:proofErr w:type="spellEnd"/>
      <w:r w:rsidR="003267F5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3267F5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poskytnutí</w:t>
      </w:r>
      <w:proofErr w:type="spellEnd"/>
      <w:r w:rsidR="003267F5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3267F5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plnění</w:t>
      </w:r>
      <w:proofErr w:type="spellEnd"/>
      <w:r w:rsidR="003267F5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. </w:t>
      </w:r>
    </w:p>
    <w:p w:rsidR="00E23090" w:rsidRPr="008D1FAC" w:rsidRDefault="00E23090" w:rsidP="00012B64">
      <w:pPr>
        <w:numPr>
          <w:ilvl w:val="1"/>
          <w:numId w:val="37"/>
        </w:numPr>
        <w:jc w:val="both"/>
        <w:rPr>
          <w:rStyle w:val="l-L2Char"/>
          <w:rFonts w:ascii="Verdana" w:hAnsi="Verdana"/>
          <w:sz w:val="20"/>
          <w:szCs w:val="20"/>
          <w:lang w:eastAsia="en-US"/>
        </w:rPr>
      </w:pPr>
      <w:r w:rsidRPr="008D1FAC">
        <w:rPr>
          <w:rStyle w:val="l-L2Char"/>
          <w:rFonts w:ascii="Verdana" w:hAnsi="Verdana"/>
          <w:sz w:val="20"/>
          <w:szCs w:val="20"/>
        </w:rPr>
        <w:t xml:space="preserve">Ve vztahu </w:t>
      </w:r>
      <w:proofErr w:type="gramStart"/>
      <w:r w:rsidRPr="008D1FAC">
        <w:rPr>
          <w:rStyle w:val="l-L2Char"/>
          <w:rFonts w:ascii="Verdana" w:hAnsi="Verdana"/>
          <w:sz w:val="20"/>
          <w:szCs w:val="20"/>
        </w:rPr>
        <w:t>ke</w:t>
      </w:r>
      <w:proofErr w:type="gramEnd"/>
      <w:r w:rsidRPr="008D1FAC">
        <w:rPr>
          <w:rStyle w:val="l-L2Char"/>
          <w:rFonts w:ascii="Verdana" w:hAnsi="Verdana"/>
          <w:sz w:val="20"/>
          <w:szCs w:val="20"/>
        </w:rPr>
        <w:t xml:space="preserve"> </w:t>
      </w:r>
      <w:r w:rsidR="00C467FD" w:rsidRPr="008D1FAC">
        <w:rPr>
          <w:rStyle w:val="l-L2Char"/>
          <w:rFonts w:ascii="Verdana" w:hAnsi="Verdana"/>
          <w:sz w:val="20"/>
          <w:szCs w:val="20"/>
        </w:rPr>
        <w:t>Plnění</w:t>
      </w:r>
      <w:r w:rsidRPr="008D1FAC">
        <w:rPr>
          <w:rStyle w:val="l-L2Char"/>
          <w:rFonts w:ascii="Verdana" w:hAnsi="Verdana"/>
          <w:sz w:val="20"/>
          <w:szCs w:val="20"/>
        </w:rPr>
        <w:t xml:space="preserve"> je objednatel oprávněn tuto</w:t>
      </w:r>
      <w:r w:rsidRPr="008D1FAC">
        <w:rPr>
          <w:rFonts w:ascii="Verdana" w:hAnsi="Verdana"/>
          <w:sz w:val="20"/>
          <w:szCs w:val="20"/>
        </w:rPr>
        <w:t xml:space="preserve"> </w:t>
      </w:r>
      <w:r w:rsidRPr="008D1FAC">
        <w:rPr>
          <w:rStyle w:val="l-L2Char"/>
          <w:rFonts w:ascii="Verdana" w:hAnsi="Verdana"/>
          <w:sz w:val="20"/>
          <w:szCs w:val="20"/>
          <w:lang w:eastAsia="en-US"/>
        </w:rPr>
        <w:t xml:space="preserve">smlouvu vypovědět písemnou výpovědí doručenou zhotoviteli. Výpovědní </w:t>
      </w:r>
      <w:r w:rsidR="00024114" w:rsidRPr="008D1FAC">
        <w:rPr>
          <w:rStyle w:val="l-L2Char"/>
          <w:rFonts w:ascii="Verdana" w:hAnsi="Verdana"/>
          <w:sz w:val="20"/>
          <w:szCs w:val="20"/>
          <w:lang w:eastAsia="en-US"/>
        </w:rPr>
        <w:t xml:space="preserve">doba </w:t>
      </w:r>
      <w:r w:rsidRPr="008D1FAC">
        <w:rPr>
          <w:rStyle w:val="l-L2Char"/>
          <w:rFonts w:ascii="Verdana" w:hAnsi="Verdana"/>
          <w:sz w:val="20"/>
          <w:szCs w:val="20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8D1FAC" w:rsidRDefault="00995ABC" w:rsidP="0095373F">
      <w:pPr>
        <w:pStyle w:val="l-L1"/>
        <w:ind w:left="0"/>
        <w:rPr>
          <w:rFonts w:ascii="Verdana" w:hAnsi="Verdana"/>
          <w:sz w:val="20"/>
          <w:szCs w:val="20"/>
        </w:rPr>
      </w:pPr>
      <w:r w:rsidRPr="008D1FAC">
        <w:rPr>
          <w:rFonts w:ascii="Verdana" w:hAnsi="Verdana"/>
          <w:sz w:val="20"/>
          <w:szCs w:val="20"/>
        </w:rPr>
        <w:lastRenderedPageBreak/>
        <w:br/>
        <w:t>Závěrečná ustanovení</w:t>
      </w:r>
    </w:p>
    <w:p w:rsidR="00A50845" w:rsidRPr="008D1FAC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Pokud v této smlouvě není stanoveno jinak, řídí se smluvní strany příslušnými ustanoveními </w:t>
      </w:r>
      <w:r w:rsidR="00FD2BEE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zákoníku.</w:t>
      </w:r>
    </w:p>
    <w:p w:rsidR="00CE2C1C" w:rsidRPr="008D1FA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8D1FAC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Smlouva je vyhotovena ve </w:t>
      </w:r>
      <w:r w:rsidR="00C467F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čtyřech</w:t>
      </w:r>
      <w:r w:rsidR="00A5084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stejnopisech, z toho ve dvou vyhotoveních pro objednatele 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 </w:t>
      </w:r>
      <w:r w:rsidR="0095373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v</w:t>
      </w:r>
      <w:r w:rsidR="00C467F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="0095373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proofErr w:type="gramStart"/>
      <w:r w:rsidR="00C467FD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dvou</w:t>
      </w:r>
      <w:proofErr w:type="gramEnd"/>
      <w:r w:rsidR="00A5084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vyhotovení pro zhotovitele, z nichž každý má povahu originálu.</w:t>
      </w:r>
    </w:p>
    <w:p w:rsidR="00A50845" w:rsidRPr="008D1FAC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Smlouva může být měněna pouze na základě písemných dodatků podepsaných oběma smluvními stranami</w:t>
      </w:r>
      <w:r w:rsidR="00EA1A9A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; vždy však musí být postupováno v souladu se ZVZ</w:t>
      </w: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A50845" w:rsidRPr="008D1FAC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C32521" w:rsidRPr="008D1FAC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Fonts w:ascii="Verdana" w:hAnsi="Verdana"/>
          <w:b w:val="0"/>
          <w:sz w:val="20"/>
          <w:szCs w:val="20"/>
          <w:u w:val="none"/>
        </w:rPr>
        <w:t>Smlouva nabývá platnosti a účinnosti dnem podpisu ob</w:t>
      </w:r>
      <w:r w:rsidR="0095373F" w:rsidRPr="008D1FAC">
        <w:rPr>
          <w:rFonts w:ascii="Verdana" w:hAnsi="Verdana"/>
          <w:b w:val="0"/>
          <w:sz w:val="20"/>
          <w:szCs w:val="20"/>
          <w:u w:val="none"/>
        </w:rPr>
        <w:t>ěma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smluvní</w:t>
      </w:r>
      <w:r w:rsidR="0095373F" w:rsidRPr="008D1FAC">
        <w:rPr>
          <w:rFonts w:ascii="Verdana" w:hAnsi="Verdana"/>
          <w:b w:val="0"/>
          <w:sz w:val="20"/>
          <w:szCs w:val="20"/>
          <w:u w:val="none"/>
        </w:rPr>
        <w:t>mi</w:t>
      </w:r>
      <w:r w:rsidRPr="008D1FAC">
        <w:rPr>
          <w:rFonts w:ascii="Verdana" w:hAnsi="Verdana"/>
          <w:b w:val="0"/>
          <w:sz w:val="20"/>
          <w:szCs w:val="20"/>
          <w:u w:val="none"/>
        </w:rPr>
        <w:t xml:space="preserve"> stran</w:t>
      </w:r>
      <w:r w:rsidR="0095373F" w:rsidRPr="008D1FAC">
        <w:rPr>
          <w:rFonts w:ascii="Verdana" w:hAnsi="Verdana"/>
          <w:b w:val="0"/>
          <w:sz w:val="20"/>
          <w:szCs w:val="20"/>
          <w:u w:val="none"/>
        </w:rPr>
        <w:t>ami</w:t>
      </w:r>
      <w:r w:rsidRPr="008D1FAC">
        <w:rPr>
          <w:rFonts w:ascii="Verdana" w:hAnsi="Verdana"/>
          <w:b w:val="0"/>
          <w:sz w:val="20"/>
          <w:szCs w:val="20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Pr="008D1FAC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Nedílnou součást smlouvy tvoří tyto přílohy:</w:t>
      </w:r>
    </w:p>
    <w:p w:rsidR="00362FAF" w:rsidRPr="008D1FAC" w:rsidRDefault="000A68AD" w:rsidP="008D1FAC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         </w:t>
      </w:r>
      <w:r w:rsidR="00362FAF" w:rsidRPr="008D1FAC">
        <w:rPr>
          <w:rStyle w:val="l-L2Char"/>
          <w:rFonts w:ascii="Verdana" w:hAnsi="Verdana"/>
          <w:b w:val="0"/>
          <w:sz w:val="20"/>
          <w:szCs w:val="20"/>
          <w:u w:val="none"/>
        </w:rPr>
        <w:t>Přílohou č. 1 této smlouvy je specifikace Plnění;</w:t>
      </w:r>
    </w:p>
    <w:p w:rsidR="00A50845" w:rsidRPr="008D1FAC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8D1FAC">
        <w:rPr>
          <w:rStyle w:val="l-L2Char"/>
          <w:rFonts w:ascii="Verdana" w:hAnsi="Verdana"/>
          <w:sz w:val="20"/>
          <w:szCs w:val="20"/>
        </w:rPr>
        <w:t>Smluvní strany</w:t>
      </w:r>
      <w:r w:rsidR="00A50845" w:rsidRPr="008D1FAC">
        <w:rPr>
          <w:rStyle w:val="l-L2Char"/>
          <w:rFonts w:ascii="Verdana" w:hAnsi="Verdana"/>
          <w:sz w:val="20"/>
          <w:szCs w:val="20"/>
        </w:rPr>
        <w:t xml:space="preserve"> smlouvu přečetl</w:t>
      </w:r>
      <w:r w:rsidRPr="008D1FAC">
        <w:rPr>
          <w:rStyle w:val="l-L2Char"/>
          <w:rFonts w:ascii="Verdana" w:hAnsi="Verdana"/>
          <w:sz w:val="20"/>
          <w:szCs w:val="20"/>
        </w:rPr>
        <w:t>y</w:t>
      </w:r>
      <w:r w:rsidR="00A50845" w:rsidRPr="008D1FAC">
        <w:rPr>
          <w:rStyle w:val="l-L2Char"/>
          <w:rFonts w:ascii="Verdana" w:hAnsi="Verdana"/>
          <w:sz w:val="20"/>
          <w:szCs w:val="20"/>
        </w:rPr>
        <w:t>, souhlasí s jejím obsahem a prohlašují, že nebyla sepsána v tísni ani za jinak nápadně nevýhodných podmínek. Na důkaz toho připojují své podpisy.</w:t>
      </w:r>
    </w:p>
    <w:p w:rsidR="00A50845" w:rsidRPr="008D1FAC" w:rsidRDefault="00A50845" w:rsidP="00AE2DC5">
      <w:pPr>
        <w:tabs>
          <w:tab w:val="left" w:pos="180"/>
        </w:tabs>
        <w:rPr>
          <w:rFonts w:ascii="Verdana" w:hAnsi="Verdana"/>
          <w:sz w:val="20"/>
          <w:szCs w:val="20"/>
        </w:rPr>
      </w:pPr>
    </w:p>
    <w:tbl>
      <w:tblPr>
        <w:tblW w:w="0" w:type="auto"/>
        <w:tblLook w:val="04A0"/>
      </w:tblPr>
      <w:tblGrid>
        <w:gridCol w:w="4606"/>
        <w:gridCol w:w="4606"/>
      </w:tblGrid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8D1FAC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1FAC">
              <w:rPr>
                <w:rFonts w:ascii="Verdana" w:hAnsi="Verdana"/>
                <w:sz w:val="20"/>
                <w:szCs w:val="20"/>
              </w:rPr>
              <w:t>V………………</w:t>
            </w:r>
            <w:proofErr w:type="gramStart"/>
            <w:r w:rsidRPr="008D1FAC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8D1FAC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:rsidR="00CB55C3" w:rsidRPr="008D1FAC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1FAC">
              <w:rPr>
                <w:rFonts w:ascii="Verdana" w:hAnsi="Verdana"/>
                <w:sz w:val="20"/>
                <w:szCs w:val="20"/>
              </w:rPr>
              <w:t>V………………</w:t>
            </w:r>
            <w:proofErr w:type="gramStart"/>
            <w:r w:rsidRPr="008D1FAC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8D1FAC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8D1FAC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8D1FAC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8D1FAC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1FAC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8D1FAC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1FAC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8D1FAC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1FAC">
              <w:rPr>
                <w:rFonts w:ascii="Verdana" w:hAnsi="Verdana"/>
                <w:b/>
                <w:sz w:val="20"/>
                <w:szCs w:val="20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:rsidR="00CB55C3" w:rsidRPr="008D1FAC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1FAC">
              <w:rPr>
                <w:rFonts w:ascii="Verdana" w:hAnsi="Verdana"/>
                <w:b/>
                <w:sz w:val="20"/>
                <w:szCs w:val="20"/>
              </w:rPr>
              <w:t>zhotovitel</w:t>
            </w:r>
          </w:p>
        </w:tc>
      </w:tr>
    </w:tbl>
    <w:p w:rsidR="000524D5" w:rsidRPr="008D1FAC" w:rsidRDefault="000524D5" w:rsidP="00AE2DC5">
      <w:pPr>
        <w:spacing w:line="276" w:lineRule="auto"/>
        <w:rPr>
          <w:rFonts w:ascii="Verdana" w:hAnsi="Verdana"/>
          <w:sz w:val="20"/>
          <w:szCs w:val="20"/>
        </w:rPr>
      </w:pPr>
    </w:p>
    <w:p w:rsidR="00152458" w:rsidRPr="008D1FAC" w:rsidRDefault="00152458" w:rsidP="003C2212">
      <w:pPr>
        <w:jc w:val="center"/>
        <w:rPr>
          <w:rFonts w:ascii="Verdana" w:hAnsi="Verdana"/>
          <w:sz w:val="20"/>
          <w:szCs w:val="20"/>
        </w:rPr>
        <w:sectPr w:rsidR="00152458" w:rsidRPr="008D1FAC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Default="00152458" w:rsidP="006D50D1">
      <w:pPr>
        <w:pStyle w:val="Nadpis1"/>
        <w:keepNext w:val="0"/>
        <w:jc w:val="center"/>
        <w:rPr>
          <w:rFonts w:ascii="Verdana" w:hAnsi="Verdana" w:cs="Times New Roman"/>
          <w:sz w:val="20"/>
          <w:szCs w:val="20"/>
        </w:rPr>
      </w:pPr>
      <w:r w:rsidRPr="008D1FAC">
        <w:rPr>
          <w:rFonts w:ascii="Verdana" w:hAnsi="Verdana" w:cs="Times New Roman"/>
          <w:sz w:val="20"/>
          <w:szCs w:val="20"/>
        </w:rPr>
        <w:lastRenderedPageBreak/>
        <w:t>Příloha č. 1 – Podrobn</w:t>
      </w:r>
      <w:r w:rsidRPr="00EE79E4">
        <w:rPr>
          <w:rFonts w:ascii="Verdana" w:hAnsi="Verdana" w:cs="Times New Roman"/>
          <w:sz w:val="20"/>
          <w:szCs w:val="20"/>
        </w:rPr>
        <w:t xml:space="preserve">á specifikace </w:t>
      </w:r>
      <w:r w:rsidR="002E7E2A" w:rsidRPr="00EE79E4">
        <w:rPr>
          <w:rFonts w:ascii="Verdana" w:hAnsi="Verdana" w:cs="Times New Roman"/>
          <w:sz w:val="20"/>
          <w:szCs w:val="20"/>
        </w:rPr>
        <w:t>Plnění</w:t>
      </w:r>
    </w:p>
    <w:p w:rsidR="008C1CE3" w:rsidRPr="00EE79E4" w:rsidRDefault="008C1CE3" w:rsidP="00EE79E4"/>
    <w:p w:rsidR="008C1CE3" w:rsidRPr="00EE79E4" w:rsidRDefault="008C1CE3" w:rsidP="00EE79E4">
      <w:pPr>
        <w:pStyle w:val="Zkladntext2"/>
        <w:tabs>
          <w:tab w:val="left" w:pos="142"/>
          <w:tab w:val="left" w:pos="2977"/>
          <w:tab w:val="left" w:pos="4820"/>
          <w:tab w:val="left" w:pos="7513"/>
        </w:tabs>
        <w:spacing w:after="0" w:line="360" w:lineRule="auto"/>
        <w:ind w:left="357" w:hanging="357"/>
        <w:rPr>
          <w:rFonts w:ascii="Verdana" w:hAnsi="Verdana" w:cs="Arial"/>
          <w:sz w:val="20"/>
        </w:rPr>
      </w:pPr>
      <w:r w:rsidRPr="00EE79E4">
        <w:rPr>
          <w:rFonts w:ascii="Verdana" w:hAnsi="Verdana" w:cs="Arial"/>
          <w:sz w:val="20"/>
        </w:rPr>
        <w:t>-</w:t>
      </w:r>
      <w:r w:rsidRPr="00EE79E4">
        <w:rPr>
          <w:rFonts w:ascii="Verdana" w:hAnsi="Verdana" w:cs="Arial"/>
          <w:sz w:val="20"/>
        </w:rPr>
        <w:tab/>
      </w:r>
      <w:r w:rsidRPr="00EE79E4">
        <w:rPr>
          <w:rFonts w:ascii="Verdana" w:hAnsi="Verdana" w:cs="Arial"/>
          <w:sz w:val="20"/>
        </w:rPr>
        <w:tab/>
        <w:t>návrh výsadeb – druhová skladba, velikostní kategorie, spony mezi dřevinami …</w:t>
      </w:r>
    </w:p>
    <w:p w:rsidR="008C1CE3" w:rsidRPr="00EE79E4" w:rsidRDefault="008C1CE3" w:rsidP="00EE79E4">
      <w:pPr>
        <w:pStyle w:val="Zkladntext2"/>
        <w:tabs>
          <w:tab w:val="left" w:pos="142"/>
          <w:tab w:val="left" w:pos="2977"/>
          <w:tab w:val="left" w:pos="4820"/>
          <w:tab w:val="left" w:pos="7513"/>
        </w:tabs>
        <w:spacing w:after="0" w:line="360" w:lineRule="auto"/>
        <w:ind w:left="357" w:hanging="357"/>
        <w:rPr>
          <w:rFonts w:ascii="Verdana" w:hAnsi="Verdana" w:cs="Arial"/>
          <w:sz w:val="20"/>
        </w:rPr>
      </w:pPr>
      <w:proofErr w:type="gramStart"/>
      <w:r w:rsidRPr="00EE79E4">
        <w:rPr>
          <w:rFonts w:ascii="Verdana" w:hAnsi="Verdana" w:cs="Arial"/>
          <w:sz w:val="20"/>
        </w:rPr>
        <w:t>-    návrh</w:t>
      </w:r>
      <w:proofErr w:type="gramEnd"/>
      <w:r w:rsidRPr="00EE79E4">
        <w:rPr>
          <w:rFonts w:ascii="Verdana" w:hAnsi="Verdana" w:cs="Arial"/>
          <w:sz w:val="20"/>
        </w:rPr>
        <w:t xml:space="preserve"> pěstebních opatření ve stávajícím porostu</w:t>
      </w:r>
    </w:p>
    <w:p w:rsidR="008C1CE3" w:rsidRPr="00EE79E4" w:rsidRDefault="008C1CE3" w:rsidP="00EE79E4">
      <w:pPr>
        <w:pStyle w:val="Zkladntext2"/>
        <w:tabs>
          <w:tab w:val="left" w:pos="142"/>
          <w:tab w:val="left" w:pos="2977"/>
          <w:tab w:val="left" w:pos="4820"/>
          <w:tab w:val="left" w:pos="7513"/>
        </w:tabs>
        <w:spacing w:after="0" w:line="360" w:lineRule="auto"/>
        <w:ind w:left="357" w:hanging="357"/>
        <w:rPr>
          <w:rFonts w:ascii="Verdana" w:hAnsi="Verdana" w:cs="Arial"/>
          <w:sz w:val="20"/>
        </w:rPr>
      </w:pPr>
      <w:r w:rsidRPr="00EE79E4">
        <w:rPr>
          <w:rFonts w:ascii="Verdana" w:hAnsi="Verdana" w:cs="Arial"/>
          <w:sz w:val="20"/>
        </w:rPr>
        <w:t>-</w:t>
      </w:r>
      <w:r w:rsidRPr="00EE79E4">
        <w:rPr>
          <w:rFonts w:ascii="Verdana" w:hAnsi="Verdana" w:cs="Arial"/>
          <w:sz w:val="20"/>
        </w:rPr>
        <w:tab/>
      </w:r>
      <w:r w:rsidRPr="00EE79E4">
        <w:rPr>
          <w:rFonts w:ascii="Verdana" w:hAnsi="Verdana" w:cs="Arial"/>
          <w:sz w:val="20"/>
        </w:rPr>
        <w:tab/>
        <w:t>postup a způsob výsadeb, časový harmonogram prací….</w:t>
      </w:r>
    </w:p>
    <w:p w:rsidR="008C1CE3" w:rsidRPr="00EE79E4" w:rsidRDefault="008C1CE3" w:rsidP="00EE79E4">
      <w:pPr>
        <w:pStyle w:val="Zkladntext2"/>
        <w:tabs>
          <w:tab w:val="left" w:pos="142"/>
          <w:tab w:val="left" w:pos="2977"/>
          <w:tab w:val="left" w:pos="4820"/>
          <w:tab w:val="left" w:pos="7513"/>
        </w:tabs>
        <w:spacing w:after="0" w:line="360" w:lineRule="auto"/>
        <w:ind w:left="357" w:hanging="357"/>
        <w:jc w:val="both"/>
        <w:rPr>
          <w:rFonts w:ascii="Verdana" w:hAnsi="Verdana" w:cs="Arial"/>
          <w:sz w:val="20"/>
        </w:rPr>
      </w:pPr>
      <w:r w:rsidRPr="00EE79E4">
        <w:rPr>
          <w:rFonts w:ascii="Verdana" w:hAnsi="Verdana" w:cs="Arial"/>
          <w:sz w:val="20"/>
        </w:rPr>
        <w:t>-</w:t>
      </w:r>
      <w:r w:rsidRPr="00EE79E4">
        <w:rPr>
          <w:rFonts w:ascii="Verdana" w:hAnsi="Verdana" w:cs="Arial"/>
          <w:sz w:val="20"/>
        </w:rPr>
        <w:tab/>
      </w:r>
      <w:r w:rsidRPr="00EE79E4">
        <w:rPr>
          <w:rFonts w:ascii="Verdana" w:hAnsi="Verdana" w:cs="Arial"/>
          <w:sz w:val="20"/>
        </w:rPr>
        <w:tab/>
        <w:t xml:space="preserve">rozpočet - cena výsadbového materiálu, ceny prací, náklady na ochranu vysázených dřevin, následná </w:t>
      </w:r>
      <w:r w:rsidRPr="00EE79E4">
        <w:rPr>
          <w:rFonts w:ascii="Verdana" w:hAnsi="Verdana" w:cs="Arial"/>
          <w:b/>
          <w:sz w:val="20"/>
        </w:rPr>
        <w:t>3 letá péče</w:t>
      </w:r>
      <w:r w:rsidRPr="00EE79E4">
        <w:rPr>
          <w:rFonts w:ascii="Verdana" w:hAnsi="Verdana" w:cs="Arial"/>
          <w:sz w:val="20"/>
        </w:rPr>
        <w:t>. Vyčíslený rozpočet v cenové úrovni 201</w:t>
      </w:r>
      <w:r>
        <w:rPr>
          <w:rFonts w:ascii="Verdana" w:hAnsi="Verdana" w:cs="Arial"/>
          <w:sz w:val="20"/>
        </w:rPr>
        <w:t>5</w:t>
      </w:r>
      <w:r w:rsidRPr="00EE79E4">
        <w:rPr>
          <w:rFonts w:ascii="Verdana" w:hAnsi="Verdana" w:cs="Arial"/>
          <w:sz w:val="20"/>
        </w:rPr>
        <w:t xml:space="preserve"> bude v pare č. </w:t>
      </w:r>
      <w:smartTag w:uri="urn:schemas-microsoft-com:office:smarttags" w:element="metricconverter">
        <w:smartTagPr>
          <w:attr w:name="ProductID" w:val="1 a"/>
        </w:smartTagPr>
        <w:r w:rsidRPr="00EE79E4">
          <w:rPr>
            <w:rFonts w:ascii="Verdana" w:hAnsi="Verdana" w:cs="Arial"/>
            <w:sz w:val="20"/>
          </w:rPr>
          <w:t>1 a</w:t>
        </w:r>
      </w:smartTag>
      <w:r w:rsidRPr="00EE79E4">
        <w:rPr>
          <w:rFonts w:ascii="Verdana" w:hAnsi="Verdana" w:cs="Arial"/>
          <w:sz w:val="20"/>
        </w:rPr>
        <w:t xml:space="preserve"> č. 2, v ostatních pare bude soupis materiálu a prací bez vyčíslení </w:t>
      </w:r>
    </w:p>
    <w:p w:rsidR="008C1CE3" w:rsidRPr="00EE79E4" w:rsidRDefault="008C1CE3" w:rsidP="00EE79E4">
      <w:pPr>
        <w:pStyle w:val="Zkladntext2"/>
        <w:tabs>
          <w:tab w:val="left" w:pos="142"/>
          <w:tab w:val="left" w:pos="2977"/>
          <w:tab w:val="left" w:pos="4820"/>
          <w:tab w:val="left" w:pos="7513"/>
        </w:tabs>
        <w:spacing w:after="0" w:line="360" w:lineRule="auto"/>
        <w:ind w:left="357" w:hanging="357"/>
        <w:rPr>
          <w:rFonts w:ascii="Verdana" w:hAnsi="Verdana" w:cs="Arial"/>
          <w:sz w:val="20"/>
        </w:rPr>
      </w:pPr>
      <w:r w:rsidRPr="00EE79E4">
        <w:rPr>
          <w:rFonts w:ascii="Verdana" w:hAnsi="Verdana" w:cs="Arial"/>
          <w:sz w:val="20"/>
        </w:rPr>
        <w:t>-</w:t>
      </w:r>
      <w:r w:rsidRPr="00EE79E4">
        <w:rPr>
          <w:rFonts w:ascii="Verdana" w:hAnsi="Verdana" w:cs="Arial"/>
          <w:sz w:val="20"/>
        </w:rPr>
        <w:tab/>
      </w:r>
      <w:r w:rsidRPr="00EE79E4">
        <w:rPr>
          <w:rFonts w:ascii="Verdana" w:hAnsi="Verdana" w:cs="Arial"/>
          <w:sz w:val="20"/>
        </w:rPr>
        <w:tab/>
        <w:t>grafická část – přehledná situace širšího území, návrh výsadby v měřítku 1 : 500</w:t>
      </w:r>
    </w:p>
    <w:p w:rsidR="008C1CE3" w:rsidRPr="00EE79E4" w:rsidRDefault="008C1CE3" w:rsidP="00EE79E4">
      <w:pPr>
        <w:pStyle w:val="Zkladntext2"/>
        <w:numPr>
          <w:ilvl w:val="0"/>
          <w:numId w:val="71"/>
        </w:numPr>
        <w:tabs>
          <w:tab w:val="clear" w:pos="720"/>
          <w:tab w:val="left" w:pos="142"/>
          <w:tab w:val="num" w:pos="360"/>
          <w:tab w:val="left" w:pos="4820"/>
          <w:tab w:val="left" w:pos="7513"/>
        </w:tabs>
        <w:spacing w:after="0" w:line="360" w:lineRule="auto"/>
        <w:ind w:left="357" w:hanging="357"/>
        <w:jc w:val="both"/>
        <w:rPr>
          <w:rFonts w:ascii="Verdana" w:hAnsi="Verdana" w:cs="Arial"/>
          <w:sz w:val="20"/>
        </w:rPr>
      </w:pPr>
      <w:r w:rsidRPr="00EE79E4">
        <w:rPr>
          <w:rFonts w:ascii="Verdana" w:hAnsi="Verdana" w:cs="Arial"/>
          <w:sz w:val="20"/>
        </w:rPr>
        <w:tab/>
        <w:t>celé dílo bude předáno jak v tištěné, tak i v digitální formě ve formátech *.</w:t>
      </w:r>
      <w:proofErr w:type="spellStart"/>
      <w:r w:rsidRPr="00EE79E4">
        <w:rPr>
          <w:rFonts w:ascii="Verdana" w:hAnsi="Verdana" w:cs="Arial"/>
          <w:sz w:val="20"/>
        </w:rPr>
        <w:t>doc</w:t>
      </w:r>
      <w:proofErr w:type="spellEnd"/>
      <w:r w:rsidRPr="00EE79E4">
        <w:rPr>
          <w:rFonts w:ascii="Verdana" w:hAnsi="Verdana" w:cs="Arial"/>
          <w:sz w:val="20"/>
        </w:rPr>
        <w:t>,  *.</w:t>
      </w:r>
      <w:proofErr w:type="spellStart"/>
      <w:r w:rsidRPr="00EE79E4">
        <w:rPr>
          <w:rFonts w:ascii="Verdana" w:hAnsi="Verdana" w:cs="Arial"/>
          <w:sz w:val="20"/>
        </w:rPr>
        <w:t>xls</w:t>
      </w:r>
      <w:proofErr w:type="spellEnd"/>
      <w:r w:rsidRPr="00EE79E4">
        <w:rPr>
          <w:rFonts w:ascii="Verdana" w:hAnsi="Verdana" w:cs="Arial"/>
          <w:sz w:val="20"/>
        </w:rPr>
        <w:t>, výsledky geodetických a grafických prací budou předávány ve formátu *.</w:t>
      </w:r>
      <w:proofErr w:type="spellStart"/>
      <w:r w:rsidRPr="00EE79E4">
        <w:rPr>
          <w:rFonts w:ascii="Verdana" w:hAnsi="Verdana" w:cs="Arial"/>
          <w:sz w:val="20"/>
        </w:rPr>
        <w:t>dgn</w:t>
      </w:r>
      <w:proofErr w:type="spellEnd"/>
      <w:r w:rsidRPr="00EE79E4">
        <w:rPr>
          <w:rFonts w:ascii="Verdana" w:hAnsi="Verdana" w:cs="Arial"/>
          <w:sz w:val="20"/>
        </w:rPr>
        <w:t xml:space="preserve">, nebo *. </w:t>
      </w:r>
      <w:proofErr w:type="spellStart"/>
      <w:proofErr w:type="gramStart"/>
      <w:r w:rsidRPr="00EE79E4">
        <w:rPr>
          <w:rFonts w:ascii="Verdana" w:hAnsi="Verdana" w:cs="Arial"/>
          <w:sz w:val="20"/>
        </w:rPr>
        <w:t>vyk</w:t>
      </w:r>
      <w:proofErr w:type="spellEnd"/>
      <w:proofErr w:type="gramEnd"/>
      <w:r w:rsidRPr="00EE79E4">
        <w:rPr>
          <w:rFonts w:ascii="Verdana" w:hAnsi="Verdana" w:cs="Arial"/>
          <w:sz w:val="20"/>
        </w:rPr>
        <w:t xml:space="preserve"> </w:t>
      </w:r>
    </w:p>
    <w:p w:rsidR="008C1CE3" w:rsidRPr="00EE79E4" w:rsidRDefault="008C1CE3" w:rsidP="00EE79E4">
      <w:pPr>
        <w:pStyle w:val="Zkladntext2"/>
        <w:numPr>
          <w:ilvl w:val="0"/>
          <w:numId w:val="71"/>
        </w:numPr>
        <w:tabs>
          <w:tab w:val="clear" w:pos="720"/>
          <w:tab w:val="num" w:pos="360"/>
        </w:tabs>
        <w:spacing w:after="0" w:line="360" w:lineRule="auto"/>
        <w:ind w:left="357" w:hanging="357"/>
        <w:jc w:val="both"/>
        <w:rPr>
          <w:rFonts w:ascii="Verdana" w:hAnsi="Verdana" w:cs="Arial"/>
          <w:sz w:val="20"/>
        </w:rPr>
      </w:pPr>
      <w:r w:rsidRPr="00EE79E4">
        <w:rPr>
          <w:rFonts w:ascii="Verdana" w:hAnsi="Verdana" w:cs="Arial"/>
          <w:sz w:val="20"/>
        </w:rPr>
        <w:t>před závěrečnou kompletací díla projektant předloží návrh projektové dokumentace Pobočce Nymburk k nahlédnutí</w:t>
      </w:r>
    </w:p>
    <w:p w:rsidR="008C1CE3" w:rsidRPr="00EE79E4" w:rsidRDefault="008C1CE3" w:rsidP="00EE79E4">
      <w:pPr>
        <w:pStyle w:val="Zkladntext2"/>
        <w:numPr>
          <w:ilvl w:val="0"/>
          <w:numId w:val="71"/>
        </w:numPr>
        <w:tabs>
          <w:tab w:val="clear" w:pos="720"/>
          <w:tab w:val="num" w:pos="360"/>
        </w:tabs>
        <w:spacing w:after="0" w:line="360" w:lineRule="auto"/>
        <w:ind w:left="357" w:hanging="357"/>
        <w:jc w:val="both"/>
        <w:rPr>
          <w:rFonts w:ascii="Verdana" w:hAnsi="Verdana" w:cs="Arial"/>
          <w:sz w:val="20"/>
        </w:rPr>
      </w:pPr>
      <w:r w:rsidRPr="00EE79E4">
        <w:rPr>
          <w:rFonts w:ascii="Verdana" w:hAnsi="Verdana" w:cs="Arial"/>
          <w:sz w:val="20"/>
        </w:rPr>
        <w:t xml:space="preserve">projektové dokumentace budou projednány s dotčenými orgány a organizacemi, jejich stanoviska budou zapracována do PD </w:t>
      </w:r>
    </w:p>
    <w:p w:rsidR="008C1CE3" w:rsidRPr="00EE79E4" w:rsidRDefault="008C1CE3" w:rsidP="00EE79E4">
      <w:pPr>
        <w:pStyle w:val="Zkladntext2"/>
        <w:numPr>
          <w:ilvl w:val="0"/>
          <w:numId w:val="71"/>
        </w:numPr>
        <w:tabs>
          <w:tab w:val="clear" w:pos="720"/>
          <w:tab w:val="num" w:pos="360"/>
        </w:tabs>
        <w:spacing w:after="0" w:line="360" w:lineRule="auto"/>
        <w:ind w:left="357" w:hanging="357"/>
        <w:jc w:val="both"/>
        <w:rPr>
          <w:rFonts w:ascii="Verdana" w:hAnsi="Verdana" w:cs="Arial"/>
          <w:sz w:val="20"/>
        </w:rPr>
      </w:pPr>
      <w:r w:rsidRPr="00EE79E4">
        <w:rPr>
          <w:rFonts w:ascii="Verdana" w:hAnsi="Verdana" w:cs="Arial"/>
          <w:sz w:val="20"/>
        </w:rPr>
        <w:t xml:space="preserve">doklady o projednání PD včetně stanovisek budou její součástí </w:t>
      </w:r>
    </w:p>
    <w:p w:rsidR="00152458" w:rsidRPr="00EE79E4" w:rsidRDefault="00152458" w:rsidP="00EE79E4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Verdana" w:hAnsi="Verdana"/>
          <w:sz w:val="20"/>
          <w:szCs w:val="20"/>
        </w:rPr>
      </w:pPr>
    </w:p>
    <w:sectPr w:rsidR="00152458" w:rsidRPr="00EE79E4" w:rsidSect="000A1898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D75" w:rsidRDefault="00951D75">
      <w:r>
        <w:separator/>
      </w:r>
    </w:p>
  </w:endnote>
  <w:endnote w:type="continuationSeparator" w:id="0">
    <w:p w:rsidR="00951D75" w:rsidRDefault="00951D75">
      <w:r>
        <w:continuationSeparator/>
      </w:r>
    </w:p>
  </w:endnote>
  <w:endnote w:type="continuationNotice" w:id="1">
    <w:p w:rsidR="00951D75" w:rsidRDefault="00951D75" w:rsidP="000651E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75" w:rsidRDefault="006B7C3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51D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51D75" w:rsidRDefault="00951D7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75" w:rsidRDefault="006B7C3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51D7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4AD8">
      <w:rPr>
        <w:rStyle w:val="slostrnky"/>
        <w:noProof/>
      </w:rPr>
      <w:t>4</w:t>
    </w:r>
    <w:r>
      <w:rPr>
        <w:rStyle w:val="slostrnky"/>
      </w:rPr>
      <w:fldChar w:fldCharType="end"/>
    </w:r>
  </w:p>
  <w:p w:rsidR="00951D75" w:rsidRDefault="00951D75">
    <w:r>
      <w:rPr>
        <w:snapToGrid w:val="0"/>
      </w:rPr>
      <w:t xml:space="preserve">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D75" w:rsidRDefault="00951D75">
      <w:r>
        <w:separator/>
      </w:r>
    </w:p>
  </w:footnote>
  <w:footnote w:type="continuationSeparator" w:id="0">
    <w:p w:rsidR="00951D75" w:rsidRDefault="00951D75">
      <w:r>
        <w:continuationSeparator/>
      </w:r>
    </w:p>
  </w:footnote>
  <w:footnote w:type="continuationNotice" w:id="1">
    <w:p w:rsidR="00951D75" w:rsidRDefault="00951D75" w:rsidP="000651E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75" w:rsidRDefault="00951D75">
    <w:pPr>
      <w:pStyle w:val="Zhlav"/>
      <w:rPr>
        <w:sz w:val="16"/>
        <w:szCs w:val="16"/>
      </w:rPr>
    </w:pPr>
    <w:r w:rsidRPr="008D1FAC">
      <w:rPr>
        <w:rFonts w:ascii="Verdana" w:hAnsi="Verdana"/>
        <w:sz w:val="16"/>
        <w:szCs w:val="16"/>
      </w:rPr>
      <w:t xml:space="preserve">   Příloha 4</w:t>
    </w:r>
    <w:r>
      <w:rPr>
        <w:rFonts w:ascii="Verdana" w:hAnsi="Verdana"/>
        <w:sz w:val="16"/>
        <w:szCs w:val="16"/>
      </w:rPr>
      <w:t>c</w:t>
    </w:r>
    <w:r w:rsidRPr="008D1FAC">
      <w:rPr>
        <w:rFonts w:ascii="Verdana" w:hAnsi="Verdana"/>
        <w:sz w:val="16"/>
        <w:szCs w:val="16"/>
      </w:rPr>
      <w:t xml:space="preserve">          </w:t>
    </w:r>
    <w:r>
      <w:rPr>
        <w:rFonts w:ascii="Verdana" w:hAnsi="Verdana"/>
        <w:sz w:val="16"/>
        <w:szCs w:val="16"/>
      </w:rPr>
      <w:t xml:space="preserve">   </w:t>
    </w:r>
    <w:r w:rsidRPr="008D1FAC">
      <w:rPr>
        <w:rFonts w:ascii="Verdana" w:hAnsi="Verdana"/>
        <w:sz w:val="16"/>
        <w:szCs w:val="16"/>
      </w:rPr>
      <w:t xml:space="preserve">                                                                                                    </w:t>
    </w:r>
    <w:proofErr w:type="gramStart"/>
    <w:r>
      <w:rPr>
        <w:rFonts w:ascii="Verdana" w:hAnsi="Verdana"/>
        <w:sz w:val="16"/>
        <w:szCs w:val="16"/>
      </w:rPr>
      <w:t>č</w:t>
    </w:r>
    <w:r w:rsidRPr="008D1FAC">
      <w:rPr>
        <w:rFonts w:ascii="Verdana" w:hAnsi="Verdana"/>
        <w:sz w:val="16"/>
        <w:szCs w:val="16"/>
      </w:rPr>
      <w:t>.j.</w:t>
    </w:r>
    <w:proofErr w:type="gramEnd"/>
    <w:r>
      <w:rPr>
        <w:sz w:val="16"/>
        <w:szCs w:val="16"/>
      </w:rPr>
      <w:t xml:space="preserve"> objednatele:</w:t>
    </w:r>
  </w:p>
  <w:p w:rsidR="00951D75" w:rsidRPr="0047679A" w:rsidRDefault="00951D75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</w:t>
    </w:r>
    <w:proofErr w:type="gramStart"/>
    <w:r>
      <w:rPr>
        <w:sz w:val="16"/>
        <w:szCs w:val="16"/>
      </w:rPr>
      <w:t>č.j.</w:t>
    </w:r>
    <w:proofErr w:type="gramEnd"/>
    <w:r>
      <w:rPr>
        <w:sz w:val="16"/>
        <w:szCs w:val="16"/>
      </w:rPr>
      <w:t xml:space="preserve"> zhotovitele: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8840D0"/>
    <w:multiLevelType w:val="hybridMultilevel"/>
    <w:tmpl w:val="11B6E89C"/>
    <w:lvl w:ilvl="0" w:tplc="59B4E4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7A3FB2">
      <w:numFmt w:val="none"/>
      <w:lvlText w:val=""/>
      <w:lvlJc w:val="left"/>
      <w:pPr>
        <w:tabs>
          <w:tab w:val="num" w:pos="360"/>
        </w:tabs>
      </w:pPr>
    </w:lvl>
    <w:lvl w:ilvl="2" w:tplc="1CA67168">
      <w:numFmt w:val="none"/>
      <w:lvlText w:val=""/>
      <w:lvlJc w:val="left"/>
      <w:pPr>
        <w:tabs>
          <w:tab w:val="num" w:pos="360"/>
        </w:tabs>
      </w:pPr>
    </w:lvl>
    <w:lvl w:ilvl="3" w:tplc="1CE612CE">
      <w:numFmt w:val="none"/>
      <w:lvlText w:val=""/>
      <w:lvlJc w:val="left"/>
      <w:pPr>
        <w:tabs>
          <w:tab w:val="num" w:pos="360"/>
        </w:tabs>
      </w:pPr>
    </w:lvl>
    <w:lvl w:ilvl="4" w:tplc="D3A2ABDC">
      <w:numFmt w:val="none"/>
      <w:lvlText w:val=""/>
      <w:lvlJc w:val="left"/>
      <w:pPr>
        <w:tabs>
          <w:tab w:val="num" w:pos="360"/>
        </w:tabs>
      </w:pPr>
    </w:lvl>
    <w:lvl w:ilvl="5" w:tplc="B3FA3124">
      <w:numFmt w:val="none"/>
      <w:lvlText w:val=""/>
      <w:lvlJc w:val="left"/>
      <w:pPr>
        <w:tabs>
          <w:tab w:val="num" w:pos="360"/>
        </w:tabs>
      </w:pPr>
    </w:lvl>
    <w:lvl w:ilvl="6" w:tplc="B540E4BC">
      <w:numFmt w:val="none"/>
      <w:lvlText w:val=""/>
      <w:lvlJc w:val="left"/>
      <w:pPr>
        <w:tabs>
          <w:tab w:val="num" w:pos="360"/>
        </w:tabs>
      </w:pPr>
    </w:lvl>
    <w:lvl w:ilvl="7" w:tplc="C46033AE">
      <w:numFmt w:val="none"/>
      <w:lvlText w:val=""/>
      <w:lvlJc w:val="left"/>
      <w:pPr>
        <w:tabs>
          <w:tab w:val="num" w:pos="360"/>
        </w:tabs>
      </w:pPr>
    </w:lvl>
    <w:lvl w:ilvl="8" w:tplc="034CD9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>
    <w:nsid w:val="77FB1F71"/>
    <w:multiLevelType w:val="hybridMultilevel"/>
    <w:tmpl w:val="C52CCE9A"/>
    <w:lvl w:ilvl="0" w:tplc="31666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3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7"/>
  </w:num>
  <w:num w:numId="13">
    <w:abstractNumId w:val="5"/>
  </w:num>
  <w:num w:numId="14">
    <w:abstractNumId w:val="22"/>
  </w:num>
  <w:num w:numId="15">
    <w:abstractNumId w:val="0"/>
  </w:num>
  <w:num w:numId="16">
    <w:abstractNumId w:val="4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40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6"/>
  </w:num>
  <w:num w:numId="38">
    <w:abstractNumId w:val="10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"/>
  </w:num>
  <w:num w:numId="50">
    <w:abstractNumId w:val="6"/>
  </w:num>
  <w:num w:numId="51">
    <w:abstractNumId w:val="6"/>
  </w:num>
  <w:num w:numId="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2"/>
  </w:num>
  <w:num w:numId="70">
    <w:abstractNumId w:val="6"/>
  </w:num>
  <w:num w:numId="71">
    <w:abstractNumId w:val="39"/>
  </w:num>
  <w:num w:numId="72">
    <w:abstractNumId w:val="1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revisionView w:markup="0"/>
  <w:trackRevisions/>
  <w:doNotTrackMove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754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1898"/>
    <w:rsid w:val="000A3CCC"/>
    <w:rsid w:val="000A50EF"/>
    <w:rsid w:val="000A68AD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67F5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3AE6"/>
    <w:rsid w:val="0040724D"/>
    <w:rsid w:val="00407C28"/>
    <w:rsid w:val="0041143F"/>
    <w:rsid w:val="00426FA0"/>
    <w:rsid w:val="00430580"/>
    <w:rsid w:val="00436873"/>
    <w:rsid w:val="00436878"/>
    <w:rsid w:val="00437BA6"/>
    <w:rsid w:val="00443C71"/>
    <w:rsid w:val="00453B0F"/>
    <w:rsid w:val="00455737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0B01"/>
    <w:rsid w:val="005D4D93"/>
    <w:rsid w:val="005D5020"/>
    <w:rsid w:val="005D6EED"/>
    <w:rsid w:val="005E32AD"/>
    <w:rsid w:val="005E4180"/>
    <w:rsid w:val="005E6D45"/>
    <w:rsid w:val="005F0106"/>
    <w:rsid w:val="005F435B"/>
    <w:rsid w:val="005F4AD8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B7C3A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1CE3"/>
    <w:rsid w:val="008C267B"/>
    <w:rsid w:val="008C2E26"/>
    <w:rsid w:val="008C4E63"/>
    <w:rsid w:val="008C7373"/>
    <w:rsid w:val="008D0355"/>
    <w:rsid w:val="008D13C1"/>
    <w:rsid w:val="008D1FAC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1D75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5285"/>
    <w:rsid w:val="009D32C7"/>
    <w:rsid w:val="009D39E8"/>
    <w:rsid w:val="009E0EF5"/>
    <w:rsid w:val="009E1295"/>
    <w:rsid w:val="009E3096"/>
    <w:rsid w:val="009E6563"/>
    <w:rsid w:val="009F0165"/>
    <w:rsid w:val="009F3075"/>
    <w:rsid w:val="009F30D6"/>
    <w:rsid w:val="009F3720"/>
    <w:rsid w:val="009F7877"/>
    <w:rsid w:val="00A04035"/>
    <w:rsid w:val="00A10143"/>
    <w:rsid w:val="00A10274"/>
    <w:rsid w:val="00A1147A"/>
    <w:rsid w:val="00A126CD"/>
    <w:rsid w:val="00A12FB6"/>
    <w:rsid w:val="00A13487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5884"/>
    <w:rsid w:val="00B87A91"/>
    <w:rsid w:val="00B9159D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54A9"/>
    <w:rsid w:val="00BF7EAF"/>
    <w:rsid w:val="00C00631"/>
    <w:rsid w:val="00C0340E"/>
    <w:rsid w:val="00C0493E"/>
    <w:rsid w:val="00C058C6"/>
    <w:rsid w:val="00C05F45"/>
    <w:rsid w:val="00C126FF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338D"/>
    <w:rsid w:val="00D16E9B"/>
    <w:rsid w:val="00D316A9"/>
    <w:rsid w:val="00D37F97"/>
    <w:rsid w:val="00D4236F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E79E4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0A1898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link w:val="TSTextlnkuslovanChar"/>
    <w:rsid w:val="00951D75"/>
  </w:style>
  <w:style w:type="character" w:customStyle="1" w:styleId="TSTextlnkuslovanChar">
    <w:name w:val="TS Text článku číslovaný Char"/>
    <w:link w:val="TSTextlnkuslovan"/>
    <w:rsid w:val="00951D75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3DE67A-D4DA-4FFD-BA8A-01177380246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8662c659-72ab-411b-b755-fbef5cbbde18"/>
    <ds:schemaRef ds:uri="4085a4f5-5f40-4143-b221-75ee5dde648a"/>
    <ds:schemaRef ds:uri="5e6c6c5c-474c-4ef7-b7d6-59a0e77cc256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56370E78-6856-4F7A-915B-302D8C95F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2375</Words>
  <Characters>14118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16461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podebradskyj</cp:lastModifiedBy>
  <cp:revision>9</cp:revision>
  <cp:lastPrinted>2013-11-20T13:08:00Z</cp:lastPrinted>
  <dcterms:created xsi:type="dcterms:W3CDTF">2015-08-26T13:28:00Z</dcterms:created>
  <dcterms:modified xsi:type="dcterms:W3CDTF">2015-08-28T11:27:00Z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